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339475977"/>
        <w:docPartObj>
          <w:docPartGallery w:val="Cover Pages"/>
          <w:docPartUnique/>
        </w:docPartObj>
      </w:sdtPr>
      <w:sdtEndPr>
        <w:rPr>
          <w:rFonts w:ascii="Times New Roman" w:eastAsiaTheme="minorHAnsi" w:hAnsi="Times New Roman" w:cstheme="minorBidi"/>
          <w:b/>
          <w:bCs/>
          <w:noProof/>
          <w:sz w:val="22"/>
          <w:szCs w:val="22"/>
          <w:lang w:val="en-US"/>
        </w:rPr>
      </w:sdtEndPr>
      <w:sdtContent>
        <w:p w:rsidR="006D6DC6" w:rsidRDefault="006D6DC6">
          <w:pPr>
            <w:pStyle w:val="a8"/>
            <w:rPr>
              <w:rFonts w:asciiTheme="majorHAnsi" w:eastAsiaTheme="majorEastAsia" w:hAnsiTheme="majorHAnsi" w:cstheme="majorBidi"/>
              <w:sz w:val="72"/>
              <w:szCs w:val="72"/>
            </w:rPr>
          </w:pPr>
          <w:r w:rsidRPr="002E0942">
            <w:rPr>
              <w:rFonts w:eastAsiaTheme="majorEastAsia" w:cstheme="majorBidi"/>
              <w:noProof/>
            </w:rPr>
            <w:pict>
              <v:rect id="_x0000_s1026" style="position:absolute;margin-left:0;margin-top:0;width:624.2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2E0942">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2E0942">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2E0942">
            <w:rPr>
              <w:rFonts w:eastAsiaTheme="majorEastAsia" w:cstheme="majorBidi"/>
              <w:noProof/>
            </w:rPr>
            <w:pict>
              <v:rect id="_x0000_s1027" style="position:absolute;margin-left:0;margin-top:0;width:624.2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lang w:val="en-US"/>
            </w:rPr>
            <w:alias w:val="Τίτλος"/>
            <w:id w:val="14700071"/>
            <w:placeholder>
              <w:docPart w:val="F6B32532B750480C8387FE82A1A08333"/>
            </w:placeholder>
            <w:dataBinding w:prefixMappings="xmlns:ns0='http://schemas.openxmlformats.org/package/2006/metadata/core-properties' xmlns:ns1='http://purl.org/dc/elements/1.1/'" w:xpath="/ns0:coreProperties[1]/ns1:title[1]" w:storeItemID="{6C3C8BC8-F283-45AE-878A-BAB7291924A1}"/>
            <w:text/>
          </w:sdtPr>
          <w:sdtContent>
            <w:p w:rsidR="006D6DC6" w:rsidRPr="006D6DC6" w:rsidRDefault="006D6DC6">
              <w:pPr>
                <w:pStyle w:val="a8"/>
                <w:rPr>
                  <w:rFonts w:asciiTheme="majorHAnsi" w:eastAsiaTheme="majorEastAsia" w:hAnsiTheme="majorHAnsi" w:cstheme="majorBidi"/>
                  <w:sz w:val="72"/>
                  <w:szCs w:val="72"/>
                  <w:lang w:val="en-US"/>
                </w:rPr>
              </w:pPr>
              <w:r w:rsidRPr="006D6DC6">
                <w:rPr>
                  <w:rFonts w:asciiTheme="majorHAnsi" w:eastAsiaTheme="majorEastAsia" w:hAnsiTheme="majorHAnsi" w:cstheme="majorBidi"/>
                  <w:sz w:val="72"/>
                  <w:szCs w:val="72"/>
                  <w:lang w:val="en-US"/>
                </w:rPr>
                <w:t xml:space="preserve">Πληροφορική </w:t>
              </w:r>
            </w:p>
          </w:sdtContent>
        </w:sdt>
        <w:sdt>
          <w:sdtPr>
            <w:rPr>
              <w:rFonts w:asciiTheme="majorHAnsi" w:eastAsiaTheme="majorEastAsia" w:hAnsiTheme="majorHAnsi" w:cstheme="majorBidi"/>
              <w:sz w:val="36"/>
              <w:szCs w:val="36"/>
              <w:lang w:val="en-US"/>
            </w:rPr>
            <w:alias w:val="Υπότιτλος"/>
            <w:id w:val="14700077"/>
            <w:placeholder>
              <w:docPart w:val="D52AF9F65492416BB7449748D9D85040"/>
            </w:placeholder>
            <w:dataBinding w:prefixMappings="xmlns:ns0='http://schemas.openxmlformats.org/package/2006/metadata/core-properties' xmlns:ns1='http://purl.org/dc/elements/1.1/'" w:xpath="/ns0:coreProperties[1]/ns1:subject[1]" w:storeItemID="{6C3C8BC8-F283-45AE-878A-BAB7291924A1}"/>
            <w:text/>
          </w:sdtPr>
          <w:sdtContent>
            <w:p w:rsidR="006D6DC6" w:rsidRPr="006D6DC6" w:rsidRDefault="006D6DC6">
              <w:pPr>
                <w:pStyle w:val="a8"/>
                <w:rPr>
                  <w:rFonts w:asciiTheme="majorHAnsi" w:eastAsiaTheme="majorEastAsia" w:hAnsiTheme="majorHAnsi" w:cstheme="majorBidi"/>
                  <w:sz w:val="36"/>
                  <w:szCs w:val="36"/>
                  <w:lang w:val="en-US"/>
                </w:rPr>
              </w:pPr>
              <w:r w:rsidRPr="006D6DC6">
                <w:rPr>
                  <w:rFonts w:asciiTheme="majorHAnsi" w:eastAsiaTheme="majorEastAsia" w:hAnsiTheme="majorHAnsi" w:cstheme="majorBidi"/>
                  <w:sz w:val="36"/>
                  <w:szCs w:val="36"/>
                  <w:lang w:val="en-US"/>
                </w:rPr>
                <w:t>Εργασία 1</w:t>
              </w:r>
            </w:p>
          </w:sdtContent>
        </w:sdt>
        <w:p w:rsidR="006D6DC6" w:rsidRPr="006D6DC6" w:rsidRDefault="006D6DC6">
          <w:pPr>
            <w:pStyle w:val="a8"/>
            <w:rPr>
              <w:rFonts w:asciiTheme="majorHAnsi" w:eastAsiaTheme="majorEastAsia" w:hAnsiTheme="majorHAnsi" w:cstheme="majorBidi"/>
              <w:sz w:val="36"/>
              <w:szCs w:val="36"/>
              <w:lang w:val="en-US"/>
            </w:rPr>
          </w:pPr>
        </w:p>
        <w:p w:rsidR="006D6DC6" w:rsidRPr="006D6DC6" w:rsidRDefault="006D6DC6">
          <w:pPr>
            <w:pStyle w:val="a8"/>
            <w:rPr>
              <w:rFonts w:asciiTheme="majorHAnsi" w:eastAsiaTheme="majorEastAsia" w:hAnsiTheme="majorHAnsi" w:cstheme="majorBidi"/>
              <w:sz w:val="36"/>
              <w:szCs w:val="36"/>
              <w:lang w:val="en-US"/>
            </w:rPr>
          </w:pPr>
        </w:p>
        <w:sdt>
          <w:sdtPr>
            <w:rPr>
              <w:lang w:val="en-US"/>
            </w:rPr>
            <w:alias w:val="Συντάκτης"/>
            <w:id w:val="14700094"/>
            <w:placeholder>
              <w:docPart w:val="E41BB8E4C6FA4174A683C1E538988104"/>
            </w:placeholder>
            <w:dataBinding w:prefixMappings="xmlns:ns0='http://schemas.openxmlformats.org/package/2006/metadata/core-properties' xmlns:ns1='http://purl.org/dc/elements/1.1/'" w:xpath="/ns0:coreProperties[1]/ns1:creator[1]" w:storeItemID="{6C3C8BC8-F283-45AE-878A-BAB7291924A1}"/>
            <w:text/>
          </w:sdtPr>
          <w:sdtContent>
            <w:p w:rsidR="006D6DC6" w:rsidRPr="006D6DC6" w:rsidRDefault="006D6DC6">
              <w:pPr>
                <w:pStyle w:val="a8"/>
                <w:rPr>
                  <w:lang w:val="en-US"/>
                </w:rPr>
              </w:pPr>
              <w:r>
                <w:t>Βούλγαρη Ιωάννα</w:t>
              </w:r>
            </w:p>
          </w:sdtContent>
        </w:sdt>
        <w:p w:rsidR="006D6DC6" w:rsidRPr="006D6DC6" w:rsidRDefault="006D6DC6"/>
        <w:p w:rsidR="006D6DC6" w:rsidRDefault="006D6DC6" w:rsidP="006D6DC6">
          <w:pPr>
            <w:tabs>
              <w:tab w:val="left" w:pos="6723"/>
            </w:tabs>
            <w:spacing w:after="200" w:line="276" w:lineRule="auto"/>
            <w:ind w:firstLine="0"/>
            <w:rPr>
              <w:b/>
              <w:bCs/>
              <w:noProof/>
            </w:rPr>
          </w:pPr>
        </w:p>
        <w:p w:rsidR="006D6DC6" w:rsidRDefault="006D6DC6">
          <w:pPr>
            <w:spacing w:after="200" w:line="276" w:lineRule="auto"/>
            <w:ind w:firstLine="0"/>
            <w:rPr>
              <w:b/>
              <w:bCs/>
              <w:noProof/>
            </w:rPr>
          </w:pPr>
          <w:r>
            <w:rPr>
              <w:b/>
              <w:bCs/>
              <w:noProof/>
            </w:rPr>
            <w:br w:type="page"/>
          </w:r>
        </w:p>
        <w:p w:rsidR="006D6DC6" w:rsidRDefault="006D6DC6" w:rsidP="006D6DC6">
          <w:pPr>
            <w:tabs>
              <w:tab w:val="left" w:pos="6723"/>
            </w:tabs>
            <w:spacing w:after="200" w:line="276" w:lineRule="auto"/>
            <w:ind w:firstLine="0"/>
            <w:rPr>
              <w:b/>
              <w:bCs/>
              <w:noProof/>
            </w:rPr>
          </w:pPr>
          <w:r w:rsidRPr="006D6DC6">
            <w:rPr>
              <w:b/>
              <w:bCs/>
              <w:noProof/>
            </w:rPr>
            <w:lastRenderedPageBreak/>
            <w:br w:type="page"/>
          </w:r>
        </w:p>
        <w:customXmlInsRangeStart w:id="0" w:author="user1" w:date="2018-04-21T12:32:00Z"/>
        <w:sdt>
          <w:sdtPr>
            <w:id w:val="339476041"/>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customXmlInsRangeEnd w:id="0"/>
            <w:p w:rsidR="006D6DC6" w:rsidRDefault="006D6DC6">
              <w:pPr>
                <w:pStyle w:val="a7"/>
                <w:rPr>
                  <w:ins w:id="1" w:author="user1" w:date="2018-04-21T12:32:00Z"/>
                </w:rPr>
              </w:pPr>
              <w:ins w:id="2" w:author="user1" w:date="2018-04-21T12:32:00Z">
                <w:r>
                  <w:t>Περιεχόμενα</w:t>
                </w:r>
              </w:ins>
            </w:p>
            <w:p w:rsidR="006D6DC6" w:rsidRDefault="006D6DC6">
              <w:pPr>
                <w:pStyle w:val="10"/>
                <w:tabs>
                  <w:tab w:val="right" w:leader="dot" w:pos="9394"/>
                </w:tabs>
                <w:rPr>
                  <w:rFonts w:asciiTheme="minorHAnsi" w:eastAsiaTheme="minorEastAsia" w:hAnsiTheme="minorHAnsi"/>
                  <w:noProof/>
                </w:rPr>
              </w:pPr>
              <w:ins w:id="3" w:author="user1" w:date="2018-04-21T12:32:00Z">
                <w:r>
                  <w:rPr>
                    <w:lang w:val="el-GR"/>
                  </w:rPr>
                  <w:fldChar w:fldCharType="begin"/>
                </w:r>
                <w:r>
                  <w:rPr>
                    <w:lang w:val="el-GR"/>
                  </w:rPr>
                  <w:instrText xml:space="preserve"> TOC \o "1-3" \h \z \u </w:instrText>
                </w:r>
                <w:r>
                  <w:rPr>
                    <w:lang w:val="el-GR"/>
                  </w:rPr>
                  <w:fldChar w:fldCharType="separate"/>
                </w:r>
              </w:ins>
              <w:hyperlink w:anchor="_Toc512077282" w:history="1">
                <w:r w:rsidRPr="00F8610F">
                  <w:rPr>
                    <w:rStyle w:val="-"/>
                    <w:noProof/>
                  </w:rPr>
                  <w:t>Recycling</w:t>
                </w:r>
                <w:r>
                  <w:rPr>
                    <w:noProof/>
                    <w:webHidden/>
                  </w:rPr>
                  <w:tab/>
                </w:r>
                <w:r>
                  <w:rPr>
                    <w:noProof/>
                    <w:webHidden/>
                  </w:rPr>
                  <w:fldChar w:fldCharType="begin"/>
                </w:r>
                <w:r>
                  <w:rPr>
                    <w:noProof/>
                    <w:webHidden/>
                  </w:rPr>
                  <w:instrText xml:space="preserve"> PAGEREF _Toc512077282 \h </w:instrText>
                </w:r>
                <w:r>
                  <w:rPr>
                    <w:noProof/>
                    <w:webHidden/>
                  </w:rPr>
                </w:r>
                <w:r>
                  <w:rPr>
                    <w:noProof/>
                    <w:webHidden/>
                  </w:rPr>
                  <w:fldChar w:fldCharType="separate"/>
                </w:r>
                <w:r>
                  <w:rPr>
                    <w:noProof/>
                    <w:webHidden/>
                  </w:rPr>
                  <w:t>3</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83" w:history="1">
                <w:r w:rsidRPr="00F8610F">
                  <w:rPr>
                    <w:rStyle w:val="-"/>
                    <w:noProof/>
                  </w:rPr>
                  <w:t>What about this article is</w:t>
                </w:r>
                <w:r>
                  <w:rPr>
                    <w:noProof/>
                    <w:webHidden/>
                  </w:rPr>
                  <w:tab/>
                </w:r>
                <w:r>
                  <w:rPr>
                    <w:noProof/>
                    <w:webHidden/>
                  </w:rPr>
                  <w:fldChar w:fldCharType="begin"/>
                </w:r>
                <w:r>
                  <w:rPr>
                    <w:noProof/>
                    <w:webHidden/>
                  </w:rPr>
                  <w:instrText xml:space="preserve"> PAGEREF _Toc512077283 \h </w:instrText>
                </w:r>
                <w:r>
                  <w:rPr>
                    <w:noProof/>
                    <w:webHidden/>
                  </w:rPr>
                </w:r>
                <w:r>
                  <w:rPr>
                    <w:noProof/>
                    <w:webHidden/>
                  </w:rPr>
                  <w:fldChar w:fldCharType="separate"/>
                </w:r>
                <w:r>
                  <w:rPr>
                    <w:noProof/>
                    <w:webHidden/>
                  </w:rPr>
                  <w:t>3</w:t>
                </w:r>
                <w:r>
                  <w:rPr>
                    <w:noProof/>
                    <w:webHidden/>
                  </w:rPr>
                  <w:fldChar w:fldCharType="end"/>
                </w:r>
              </w:hyperlink>
            </w:p>
            <w:p w:rsidR="006D6DC6" w:rsidRDefault="006D6DC6">
              <w:pPr>
                <w:pStyle w:val="10"/>
                <w:tabs>
                  <w:tab w:val="right" w:leader="dot" w:pos="9394"/>
                </w:tabs>
                <w:rPr>
                  <w:rFonts w:asciiTheme="minorHAnsi" w:eastAsiaTheme="minorEastAsia" w:hAnsiTheme="minorHAnsi"/>
                  <w:noProof/>
                </w:rPr>
              </w:pPr>
              <w:hyperlink w:anchor="_Toc512077284" w:history="1">
                <w:r w:rsidRPr="00F8610F">
                  <w:rPr>
                    <w:rStyle w:val="-"/>
                    <w:noProof/>
                  </w:rPr>
                  <w:t>History</w:t>
                </w:r>
                <w:r>
                  <w:rPr>
                    <w:noProof/>
                    <w:webHidden/>
                  </w:rPr>
                  <w:tab/>
                </w:r>
                <w:r>
                  <w:rPr>
                    <w:noProof/>
                    <w:webHidden/>
                  </w:rPr>
                  <w:fldChar w:fldCharType="begin"/>
                </w:r>
                <w:r>
                  <w:rPr>
                    <w:noProof/>
                    <w:webHidden/>
                  </w:rPr>
                  <w:instrText xml:space="preserve"> PAGEREF _Toc512077284 \h </w:instrText>
                </w:r>
                <w:r>
                  <w:rPr>
                    <w:noProof/>
                    <w:webHidden/>
                  </w:rPr>
                </w:r>
                <w:r>
                  <w:rPr>
                    <w:noProof/>
                    <w:webHidden/>
                  </w:rPr>
                  <w:fldChar w:fldCharType="separate"/>
                </w:r>
                <w:r>
                  <w:rPr>
                    <w:noProof/>
                    <w:webHidden/>
                  </w:rPr>
                  <w:t>5</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85" w:history="1">
                <w:r w:rsidRPr="00F8610F">
                  <w:rPr>
                    <w:rStyle w:val="-"/>
                    <w:noProof/>
                  </w:rPr>
                  <w:t>Origins</w:t>
                </w:r>
                <w:r>
                  <w:rPr>
                    <w:noProof/>
                    <w:webHidden/>
                  </w:rPr>
                  <w:tab/>
                </w:r>
                <w:r>
                  <w:rPr>
                    <w:noProof/>
                    <w:webHidden/>
                  </w:rPr>
                  <w:fldChar w:fldCharType="begin"/>
                </w:r>
                <w:r>
                  <w:rPr>
                    <w:noProof/>
                    <w:webHidden/>
                  </w:rPr>
                  <w:instrText xml:space="preserve"> PAGEREF _Toc512077285 \h </w:instrText>
                </w:r>
                <w:r>
                  <w:rPr>
                    <w:noProof/>
                    <w:webHidden/>
                  </w:rPr>
                </w:r>
                <w:r>
                  <w:rPr>
                    <w:noProof/>
                    <w:webHidden/>
                  </w:rPr>
                  <w:fldChar w:fldCharType="separate"/>
                </w:r>
                <w:r>
                  <w:rPr>
                    <w:noProof/>
                    <w:webHidden/>
                  </w:rPr>
                  <w:t>5</w:t>
                </w:r>
                <w:r>
                  <w:rPr>
                    <w:noProof/>
                    <w:webHidden/>
                  </w:rPr>
                  <w:fldChar w:fldCharType="end"/>
                </w:r>
              </w:hyperlink>
            </w:p>
            <w:p w:rsidR="006D6DC6" w:rsidRDefault="006D6DC6">
              <w:pPr>
                <w:pStyle w:val="10"/>
                <w:tabs>
                  <w:tab w:val="right" w:leader="dot" w:pos="9394"/>
                </w:tabs>
                <w:rPr>
                  <w:rFonts w:asciiTheme="minorHAnsi" w:eastAsiaTheme="minorEastAsia" w:hAnsiTheme="minorHAnsi"/>
                  <w:noProof/>
                </w:rPr>
              </w:pPr>
              <w:hyperlink w:anchor="_Toc512077286" w:history="1">
                <w:r w:rsidRPr="00F8610F">
                  <w:rPr>
                    <w:rStyle w:val="-"/>
                    <w:noProof/>
                  </w:rPr>
                  <w:t>Wartime</w:t>
                </w:r>
                <w:r>
                  <w:rPr>
                    <w:noProof/>
                    <w:webHidden/>
                  </w:rPr>
                  <w:tab/>
                </w:r>
                <w:r>
                  <w:rPr>
                    <w:noProof/>
                    <w:webHidden/>
                  </w:rPr>
                  <w:fldChar w:fldCharType="begin"/>
                </w:r>
                <w:r>
                  <w:rPr>
                    <w:noProof/>
                    <w:webHidden/>
                  </w:rPr>
                  <w:instrText xml:space="preserve"> PAGEREF _Toc512077286 \h </w:instrText>
                </w:r>
                <w:r>
                  <w:rPr>
                    <w:noProof/>
                    <w:webHidden/>
                  </w:rPr>
                </w:r>
                <w:r>
                  <w:rPr>
                    <w:noProof/>
                    <w:webHidden/>
                  </w:rPr>
                  <w:fldChar w:fldCharType="separate"/>
                </w:r>
                <w:r>
                  <w:rPr>
                    <w:noProof/>
                    <w:webHidden/>
                  </w:rPr>
                  <w:t>7</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87" w:history="1">
                <w:r w:rsidRPr="00F8610F">
                  <w:rPr>
                    <w:rStyle w:val="-"/>
                    <w:noProof/>
                  </w:rPr>
                  <w:t>American poster from World War II</w:t>
                </w:r>
                <w:r>
                  <w:rPr>
                    <w:noProof/>
                    <w:webHidden/>
                  </w:rPr>
                  <w:tab/>
                </w:r>
                <w:r>
                  <w:rPr>
                    <w:noProof/>
                    <w:webHidden/>
                  </w:rPr>
                  <w:fldChar w:fldCharType="begin"/>
                </w:r>
                <w:r>
                  <w:rPr>
                    <w:noProof/>
                    <w:webHidden/>
                  </w:rPr>
                  <w:instrText xml:space="preserve"> PAGEREF _Toc512077287 \h </w:instrText>
                </w:r>
                <w:r>
                  <w:rPr>
                    <w:noProof/>
                    <w:webHidden/>
                  </w:rPr>
                </w:r>
                <w:r>
                  <w:rPr>
                    <w:noProof/>
                    <w:webHidden/>
                  </w:rPr>
                  <w:fldChar w:fldCharType="separate"/>
                </w:r>
                <w:r>
                  <w:rPr>
                    <w:noProof/>
                    <w:webHidden/>
                  </w:rPr>
                  <w:t>7</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88" w:history="1">
                <w:r w:rsidRPr="00F8610F">
                  <w:rPr>
                    <w:rStyle w:val="-"/>
                    <w:noProof/>
                  </w:rPr>
                  <w:t>British poster from World War II</w:t>
                </w:r>
                <w:r>
                  <w:rPr>
                    <w:noProof/>
                    <w:webHidden/>
                  </w:rPr>
                  <w:tab/>
                </w:r>
                <w:r>
                  <w:rPr>
                    <w:noProof/>
                    <w:webHidden/>
                  </w:rPr>
                  <w:fldChar w:fldCharType="begin"/>
                </w:r>
                <w:r>
                  <w:rPr>
                    <w:noProof/>
                    <w:webHidden/>
                  </w:rPr>
                  <w:instrText xml:space="preserve"> PAGEREF _Toc512077288 \h </w:instrText>
                </w:r>
                <w:r>
                  <w:rPr>
                    <w:noProof/>
                    <w:webHidden/>
                  </w:rPr>
                </w:r>
                <w:r>
                  <w:rPr>
                    <w:noProof/>
                    <w:webHidden/>
                  </w:rPr>
                  <w:fldChar w:fldCharType="separate"/>
                </w:r>
                <w:r>
                  <w:rPr>
                    <w:noProof/>
                    <w:webHidden/>
                  </w:rPr>
                  <w:t>7</w:t>
                </w:r>
                <w:r>
                  <w:rPr>
                    <w:noProof/>
                    <w:webHidden/>
                  </w:rPr>
                  <w:fldChar w:fldCharType="end"/>
                </w:r>
              </w:hyperlink>
            </w:p>
            <w:p w:rsidR="006D6DC6" w:rsidRDefault="006D6DC6">
              <w:pPr>
                <w:pStyle w:val="10"/>
                <w:tabs>
                  <w:tab w:val="right" w:leader="dot" w:pos="9394"/>
                </w:tabs>
                <w:rPr>
                  <w:rFonts w:asciiTheme="minorHAnsi" w:eastAsiaTheme="minorEastAsia" w:hAnsiTheme="minorHAnsi"/>
                  <w:noProof/>
                </w:rPr>
              </w:pPr>
              <w:hyperlink w:anchor="_Toc512077289" w:history="1">
                <w:r w:rsidRPr="00F8610F">
                  <w:rPr>
                    <w:rStyle w:val="-"/>
                    <w:noProof/>
                  </w:rPr>
                  <w:t>Post-World War II</w:t>
                </w:r>
                <w:r>
                  <w:rPr>
                    <w:noProof/>
                    <w:webHidden/>
                  </w:rPr>
                  <w:tab/>
                </w:r>
                <w:r>
                  <w:rPr>
                    <w:noProof/>
                    <w:webHidden/>
                  </w:rPr>
                  <w:fldChar w:fldCharType="begin"/>
                </w:r>
                <w:r>
                  <w:rPr>
                    <w:noProof/>
                    <w:webHidden/>
                  </w:rPr>
                  <w:instrText xml:space="preserve"> PAGEREF _Toc512077289 \h </w:instrText>
                </w:r>
                <w:r>
                  <w:rPr>
                    <w:noProof/>
                    <w:webHidden/>
                  </w:rPr>
                </w:r>
                <w:r>
                  <w:rPr>
                    <w:noProof/>
                    <w:webHidden/>
                  </w:rPr>
                  <w:fldChar w:fldCharType="separate"/>
                </w:r>
                <w:r>
                  <w:rPr>
                    <w:noProof/>
                    <w:webHidden/>
                  </w:rPr>
                  <w:t>8</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90" w:history="1">
                <w:r w:rsidRPr="00F8610F">
                  <w:rPr>
                    <w:rStyle w:val="-"/>
                    <w:noProof/>
                  </w:rPr>
                  <w:t>Recycling in World War II</w:t>
                </w:r>
                <w:r>
                  <w:rPr>
                    <w:noProof/>
                    <w:webHidden/>
                  </w:rPr>
                  <w:tab/>
                </w:r>
                <w:r>
                  <w:rPr>
                    <w:noProof/>
                    <w:webHidden/>
                  </w:rPr>
                  <w:fldChar w:fldCharType="begin"/>
                </w:r>
                <w:r>
                  <w:rPr>
                    <w:noProof/>
                    <w:webHidden/>
                  </w:rPr>
                  <w:instrText xml:space="preserve"> PAGEREF _Toc512077290 \h </w:instrText>
                </w:r>
                <w:r>
                  <w:rPr>
                    <w:noProof/>
                    <w:webHidden/>
                  </w:rPr>
                </w:r>
                <w:r>
                  <w:rPr>
                    <w:noProof/>
                    <w:webHidden/>
                  </w:rPr>
                  <w:fldChar w:fldCharType="separate"/>
                </w:r>
                <w:r>
                  <w:rPr>
                    <w:noProof/>
                    <w:webHidden/>
                  </w:rPr>
                  <w:t>8</w:t>
                </w:r>
                <w:r>
                  <w:rPr>
                    <w:noProof/>
                    <w:webHidden/>
                  </w:rPr>
                  <w:fldChar w:fldCharType="end"/>
                </w:r>
              </w:hyperlink>
            </w:p>
            <w:p w:rsidR="006D6DC6" w:rsidRDefault="006D6DC6">
              <w:pPr>
                <w:pStyle w:val="10"/>
                <w:tabs>
                  <w:tab w:val="right" w:leader="dot" w:pos="9394"/>
                </w:tabs>
                <w:rPr>
                  <w:rFonts w:asciiTheme="minorHAnsi" w:eastAsiaTheme="minorEastAsia" w:hAnsiTheme="minorHAnsi"/>
                  <w:noProof/>
                </w:rPr>
              </w:pPr>
              <w:hyperlink w:anchor="_Toc512077291" w:history="1">
                <w:r w:rsidRPr="00F8610F">
                  <w:rPr>
                    <w:rStyle w:val="-"/>
                    <w:noProof/>
                  </w:rPr>
                  <w:t>Supply</w:t>
                </w:r>
                <w:r>
                  <w:rPr>
                    <w:noProof/>
                    <w:webHidden/>
                  </w:rPr>
                  <w:tab/>
                </w:r>
                <w:r>
                  <w:rPr>
                    <w:noProof/>
                    <w:webHidden/>
                  </w:rPr>
                  <w:fldChar w:fldCharType="begin"/>
                </w:r>
                <w:r>
                  <w:rPr>
                    <w:noProof/>
                    <w:webHidden/>
                  </w:rPr>
                  <w:instrText xml:space="preserve"> PAGEREF _Toc512077291 \h </w:instrText>
                </w:r>
                <w:r>
                  <w:rPr>
                    <w:noProof/>
                    <w:webHidden/>
                  </w:rPr>
                </w:r>
                <w:r>
                  <w:rPr>
                    <w:noProof/>
                    <w:webHidden/>
                  </w:rPr>
                  <w:fldChar w:fldCharType="separate"/>
                </w:r>
                <w:r>
                  <w:rPr>
                    <w:noProof/>
                    <w:webHidden/>
                  </w:rPr>
                  <w:t>9</w:t>
                </w:r>
                <w:r>
                  <w:rPr>
                    <w:noProof/>
                    <w:webHidden/>
                  </w:rPr>
                  <w:fldChar w:fldCharType="end"/>
                </w:r>
              </w:hyperlink>
            </w:p>
            <w:p w:rsidR="006D6DC6" w:rsidRDefault="006D6DC6">
              <w:pPr>
                <w:pStyle w:val="20"/>
                <w:tabs>
                  <w:tab w:val="right" w:leader="dot" w:pos="9394"/>
                </w:tabs>
                <w:rPr>
                  <w:rFonts w:asciiTheme="minorHAnsi" w:eastAsiaTheme="minorEastAsia" w:hAnsiTheme="minorHAnsi"/>
                  <w:noProof/>
                </w:rPr>
              </w:pPr>
              <w:hyperlink w:anchor="_Toc512077292" w:history="1">
                <w:r w:rsidRPr="00F8610F">
                  <w:rPr>
                    <w:rStyle w:val="-"/>
                    <w:noProof/>
                  </w:rPr>
                  <w:t>Three legislative options</w:t>
                </w:r>
                <w:r>
                  <w:rPr>
                    <w:noProof/>
                    <w:webHidden/>
                  </w:rPr>
                  <w:tab/>
                </w:r>
                <w:r>
                  <w:rPr>
                    <w:noProof/>
                    <w:webHidden/>
                  </w:rPr>
                  <w:fldChar w:fldCharType="begin"/>
                </w:r>
                <w:r>
                  <w:rPr>
                    <w:noProof/>
                    <w:webHidden/>
                  </w:rPr>
                  <w:instrText xml:space="preserve"> PAGEREF _Toc512077292 \h </w:instrText>
                </w:r>
                <w:r>
                  <w:rPr>
                    <w:noProof/>
                    <w:webHidden/>
                  </w:rPr>
                </w:r>
                <w:r>
                  <w:rPr>
                    <w:noProof/>
                    <w:webHidden/>
                  </w:rPr>
                  <w:fldChar w:fldCharType="separate"/>
                </w:r>
                <w:r>
                  <w:rPr>
                    <w:noProof/>
                    <w:webHidden/>
                  </w:rPr>
                  <w:t>9</w:t>
                </w:r>
                <w:r>
                  <w:rPr>
                    <w:noProof/>
                    <w:webHidden/>
                  </w:rPr>
                  <w:fldChar w:fldCharType="end"/>
                </w:r>
              </w:hyperlink>
            </w:p>
            <w:p w:rsidR="006D6DC6" w:rsidRDefault="006D6DC6">
              <w:pPr>
                <w:rPr>
                  <w:ins w:id="4" w:author="user1" w:date="2018-04-21T12:32:00Z"/>
                  <w:lang w:val="el-GR"/>
                </w:rPr>
              </w:pPr>
              <w:ins w:id="5" w:author="user1" w:date="2018-04-21T12:32:00Z">
                <w:r>
                  <w:rPr>
                    <w:lang w:val="el-GR"/>
                  </w:rPr>
                  <w:fldChar w:fldCharType="end"/>
                </w:r>
              </w:ins>
            </w:p>
          </w:sdtContent>
          <w:customXmlInsRangeStart w:id="6" w:author="user1" w:date="2018-04-21T12:32:00Z"/>
        </w:sdt>
        <w:customXmlInsRangeEnd w:id="6"/>
        <w:p w:rsidR="006D6DC6" w:rsidRDefault="006D6DC6" w:rsidP="006D6DC6">
          <w:pPr>
            <w:tabs>
              <w:tab w:val="left" w:pos="6723"/>
            </w:tabs>
            <w:spacing w:after="200" w:line="276" w:lineRule="auto"/>
            <w:ind w:firstLine="0"/>
            <w:rPr>
              <w:b/>
              <w:bCs/>
              <w:noProof/>
            </w:rPr>
          </w:pPr>
        </w:p>
      </w:sdtContent>
    </w:sdt>
    <w:p w:rsidR="006D6DC6" w:rsidRDefault="006D6DC6" w:rsidP="006D6DC6">
      <w:pPr>
        <w:tabs>
          <w:tab w:val="left" w:pos="6723"/>
        </w:tabs>
        <w:spacing w:after="200" w:line="276" w:lineRule="auto"/>
        <w:ind w:firstLine="0"/>
        <w:rPr>
          <w:noProof/>
        </w:rPr>
      </w:pPr>
      <w:r>
        <w:rPr>
          <w:b/>
          <w:bCs/>
          <w:noProof/>
        </w:rPr>
        <w:tab/>
      </w:r>
    </w:p>
    <w:p w:rsidR="00FA4FD3" w:rsidRDefault="00FA4FD3" w:rsidP="00C04BFC">
      <w:pPr>
        <w:pStyle w:val="1"/>
      </w:pPr>
      <w:bookmarkStart w:id="7" w:name="_Toc512077282"/>
      <w:r w:rsidRPr="00C04BFC">
        <w:t>Recycling</w:t>
      </w:r>
      <w:bookmarkEnd w:id="7"/>
    </w:p>
    <w:p w:rsidR="00C04BFC" w:rsidRPr="00C04BFC" w:rsidRDefault="00C04BFC" w:rsidP="00C04BFC">
      <w:pPr>
        <w:pStyle w:val="2"/>
      </w:pPr>
      <w:bookmarkStart w:id="8" w:name="_Toc512077283"/>
      <w:r>
        <w:t>What about this article is</w:t>
      </w:r>
      <w:bookmarkEnd w:id="8"/>
    </w:p>
    <w:p w:rsidR="00FA4FD3" w:rsidRDefault="00FA4FD3" w:rsidP="00C04BFC">
      <w:r>
        <w:t>This article is about recycling of waste materials. For recycling of waste energy, see Energy recycling.</w:t>
      </w:r>
      <w:r w:rsidRPr="00FA4FD3">
        <w:t xml:space="preserve"> </w:t>
      </w:r>
      <w:r>
        <w:t xml:space="preserve">Recycling is the process of converting waste materials into new materials and objects. It is an alternative to "conventional" waste disposal that can save material and help lower greenhouse gas emissions (compared to plastic production,[1][2] for example). Recycling can prevent the waste of potentially </w:t>
      </w:r>
      <w:del w:id="9" w:author="user1" w:date="2018-04-21T12:34:00Z">
        <w:r w:rsidDel="00520BFC">
          <w:delText>useful</w:delText>
        </w:r>
      </w:del>
      <w:ins w:id="10" w:author="user1" w:date="2018-04-21T12:34:00Z">
        <w:r w:rsidR="00520BFC">
          <w:rPr>
            <w:lang w:val="el-GR"/>
          </w:rPr>
          <w:t>απαραίτητο</w:t>
        </w:r>
        <w:r w:rsidR="00520BFC" w:rsidRPr="00520BFC">
          <w:rPr>
            <w:rPrChange w:id="11" w:author="user1" w:date="2018-04-21T12:34:00Z">
              <w:rPr>
                <w:lang w:val="el-GR"/>
              </w:rPr>
            </w:rPrChange>
          </w:rPr>
          <w:t xml:space="preserve"> </w:t>
        </w:r>
      </w:ins>
      <w:r>
        <w:t xml:space="preserve"> materials and reduce the consumption of </w:t>
      </w:r>
      <w:del w:id="12" w:author="user1" w:date="2018-04-21T12:34:00Z">
        <w:r w:rsidDel="00520BFC">
          <w:delText>fresh</w:delText>
        </w:r>
      </w:del>
      <w:ins w:id="13" w:author="user1" w:date="2018-04-21T12:34:00Z">
        <w:r w:rsidR="00520BFC">
          <w:rPr>
            <w:lang w:val="el-GR"/>
          </w:rPr>
          <w:t>καινούρια</w:t>
        </w:r>
      </w:ins>
      <w:r>
        <w:t xml:space="preserve"> raw materials, thereby reducing: energy usage, air pollution (from incineration), and water pollution (from landfilling).</w:t>
      </w:r>
    </w:p>
    <w:p w:rsidR="00FA4FD3" w:rsidRDefault="00FA4FD3" w:rsidP="00FA4FD3"/>
    <w:p w:rsidR="00FA4FD3" w:rsidRDefault="00FA4FD3" w:rsidP="00FA4FD3">
      <w:r>
        <w:t xml:space="preserve">Recycling is a key component of </w:t>
      </w:r>
      <w:del w:id="14" w:author="user1" w:date="2018-04-21T12:35:00Z">
        <w:r w:rsidDel="00520BFC">
          <w:delText>modern</w:delText>
        </w:r>
      </w:del>
      <w:ins w:id="15" w:author="user1" w:date="2018-04-21T12:35:00Z">
        <w:r w:rsidR="00520BFC">
          <w:rPr>
            <w:lang w:val="el-GR"/>
          </w:rPr>
          <w:t>σύγχρονο</w:t>
        </w:r>
      </w:ins>
      <w:r>
        <w:t xml:space="preserve"> waste reduction and is the third component of the "Reduce, Reuse, and Recycle" waste hierarchy.[3][4]</w:t>
      </w:r>
    </w:p>
    <w:p w:rsidR="00FA4FD3" w:rsidRDefault="00FA4FD3" w:rsidP="00FA4FD3"/>
    <w:p w:rsidR="00FA4FD3" w:rsidRDefault="00FA4FD3" w:rsidP="00FA4FD3">
      <w:r>
        <w:lastRenderedPageBreak/>
        <w:t>There are some ISO standards related to recycling such as ISO 15270:2008 for plastics waste and ISO 14001:2004 for environmental management control of recycling practice.</w:t>
      </w:r>
    </w:p>
    <w:p w:rsidR="00FA4FD3" w:rsidRDefault="00FA4FD3" w:rsidP="00FA4FD3"/>
    <w:p w:rsidR="00FA4FD3" w:rsidRDefault="00FA4FD3" w:rsidP="00FA4FD3">
      <w: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w:t>
      </w:r>
      <w:del w:id="16" w:author="user1" w:date="2018-04-21T12:36:00Z">
        <w:r w:rsidDel="00520BFC">
          <w:delText xml:space="preserve"> new</w:delText>
        </w:r>
      </w:del>
      <w:ins w:id="17" w:author="user1" w:date="2018-04-21T12:36:00Z">
        <w:r w:rsidR="00520BFC">
          <w:rPr>
            <w:lang w:val="el-GR"/>
          </w:rPr>
          <w:t>καινουρι</w:t>
        </w:r>
      </w:ins>
      <w:ins w:id="18" w:author="user1" w:date="2018-04-21T12:37:00Z">
        <w:r w:rsidR="00520BFC">
          <w:rPr>
            <w:lang w:val="el-GR"/>
          </w:rPr>
          <w:t>α</w:t>
        </w:r>
      </w:ins>
      <w:r>
        <w:t xml:space="preserve"> materials destined for manufacturing.</w:t>
      </w:r>
    </w:p>
    <w:p w:rsidR="00FA4FD3" w:rsidRDefault="00FA4FD3" w:rsidP="00FA4FD3"/>
    <w:p w:rsidR="00FA4FD3" w:rsidRDefault="00FA4FD3" w:rsidP="00FA4FD3">
      <w:pPr>
        <w:sectPr w:rsidR="00FA4FD3" w:rsidSect="006D6DC6">
          <w:headerReference w:type="default" r:id="rId7"/>
          <w:footerReference w:type="default" r:id="rId8"/>
          <w:pgSz w:w="12240" w:h="15840"/>
          <w:pgMar w:top="1418" w:right="1418" w:bottom="1418" w:left="1418" w:header="709" w:footer="709" w:gutter="0"/>
          <w:cols w:space="708"/>
          <w:titlePg/>
          <w:docGrid w:linePitch="360"/>
        </w:sectPr>
      </w:pPr>
      <w: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FA4FD3" w:rsidRDefault="00FA4FD3" w:rsidP="00FA4FD3">
      <w:pPr>
        <w:pStyle w:val="1"/>
      </w:pPr>
      <w:bookmarkStart w:id="19" w:name="_Toc512077284"/>
      <w:r>
        <w:lastRenderedPageBreak/>
        <w:t>History</w:t>
      </w:r>
      <w:bookmarkEnd w:id="19"/>
    </w:p>
    <w:p w:rsidR="00FA4FD3" w:rsidRDefault="00FA4FD3" w:rsidP="00C04BFC">
      <w:pPr>
        <w:pStyle w:val="2"/>
      </w:pPr>
      <w:bookmarkStart w:id="20" w:name="_Toc512077285"/>
      <w:r>
        <w:t>Origins</w:t>
      </w:r>
      <w:bookmarkEnd w:id="20"/>
    </w:p>
    <w:p w:rsidR="00FA4FD3" w:rsidRDefault="00FA4FD3" w:rsidP="00FA4FD3"/>
    <w:p w:rsidR="00FA4FD3" w:rsidRDefault="00FA4FD3" w:rsidP="00FA4FD3">
      <w:r>
        <w:t>Recycling has been a common practice for most of human history, with recorded advocates as far back as Plato in the fourth century BC.[citation needed] During periods when resources were scarce and hard to come by, archaeological studies of ancient waste dumps show less household waste (such as ash, broken tools, and pottery)—implying more waste was being recycled in the absence of new material.[5]</w:t>
      </w:r>
    </w:p>
    <w:p w:rsidR="00FA4FD3" w:rsidRDefault="00FA4FD3" w:rsidP="00FA4FD3"/>
    <w:p w:rsidR="00FA4FD3" w:rsidRDefault="00FA4FD3" w:rsidP="00FA4FD3">
      <w:r>
        <w:t>In pre-industrial times, there is evidence of scrap bronze and other metals being collected in Europe and melted down for perpetual reuse.[6] Paper recycling was first recorded in 1031 when Japanese shops sold repulped paper.[7][8] In Britain dust and ash from wood and coal fires was collected by "dustmen" and downcycled as a base material used in brick making. The main driver for these types of recycling was the economic advantage of obtaining recycled feedstock instead of acquiring virgin material, as well as a lack of public waste removal in ever more densely populated areas.[5] In 1813, Benjamin Law developed the process of turning rags into "shoddy" and "mungo" wool in Batley, Yorkshire. This material combined recycled fibers with virgin wool. The West Yorkshire shoddy industry in towns such as Batley and Dewsbury lasted from the early 19th century to at least 1914.</w:t>
      </w:r>
    </w:p>
    <w:p w:rsidR="00FA4FD3" w:rsidRDefault="00FA4FD3" w:rsidP="00FA4FD3"/>
    <w:p w:rsidR="00FA4FD3" w:rsidRDefault="00FA4FD3" w:rsidP="00FA4FD3">
      <w:r>
        <w:t>Industrialization spurred demand for affordable materials; aside from rags, ferrous scrap metals were coveted as they were cheaper to acquire than virgin ore. Railroads both purchased and sold scrap metal in the 19th century, and the growing steel and automobile industries purchased scrap in the early 20th century. Many secondary goods were collected, processed and sold by peddlers who scoured dumps and city streets for discarded machinery, pots, pans, and other sources of metal. By World War I, thousands of such peddlers roamed the streets of American cities, taking advantage of market forces to recycle post-consumer materials back into industrial production.[9]</w:t>
      </w:r>
    </w:p>
    <w:p w:rsidR="00FA4FD3" w:rsidRDefault="00FA4FD3" w:rsidP="00FA4FD3"/>
    <w:p w:rsidR="00FA4FD3" w:rsidRDefault="00FA4FD3" w:rsidP="00FA4FD3">
      <w:pPr>
        <w:sectPr w:rsidR="00FA4FD3" w:rsidSect="003D0AAB">
          <w:headerReference w:type="default" r:id="rId9"/>
          <w:footerReference w:type="default" r:id="rId10"/>
          <w:pgSz w:w="12240" w:h="15840"/>
          <w:pgMar w:top="1440" w:right="1800" w:bottom="1440" w:left="1800" w:header="708" w:footer="708" w:gutter="0"/>
          <w:cols w:space="708"/>
          <w:docGrid w:linePitch="360"/>
        </w:sectPr>
      </w:pPr>
      <w:r>
        <w:t xml:space="preserve">Beverage bottles were recycled with a refundable deposit at some drink manufacturers in Great Britain and Ireland around 1800, notably Schweppes.[10] An official recycling system with </w:t>
      </w:r>
      <w:r>
        <w:lastRenderedPageBreak/>
        <w:t>refundable deposits was established in Sweden for bottles in 1884 and aluminum beverage cans in 1982; the law led to a recycling rate for beverage containers of 84–99 percent depending on type, and a glass bottle can be refilled over 20 times on average.</w:t>
      </w:r>
    </w:p>
    <w:p w:rsidR="00FA4FD3" w:rsidRDefault="00FA4FD3" w:rsidP="00FA4FD3">
      <w:pPr>
        <w:pStyle w:val="1"/>
      </w:pPr>
      <w:bookmarkStart w:id="21" w:name="_Toc512077286"/>
      <w:r>
        <w:lastRenderedPageBreak/>
        <w:t>Wartime</w:t>
      </w:r>
      <w:bookmarkEnd w:id="21"/>
    </w:p>
    <w:p w:rsidR="00FA4FD3" w:rsidRDefault="00FA4FD3" w:rsidP="00C04BFC">
      <w:pPr>
        <w:pStyle w:val="2"/>
      </w:pPr>
      <w:bookmarkStart w:id="22" w:name="_Toc512077287"/>
      <w:r>
        <w:t>American poster from World War II</w:t>
      </w:r>
      <w:bookmarkEnd w:id="22"/>
    </w:p>
    <w:p w:rsidR="00FA4FD3" w:rsidRDefault="00FA4FD3" w:rsidP="00C04BFC">
      <w:pPr>
        <w:pStyle w:val="2"/>
      </w:pPr>
      <w:bookmarkStart w:id="23" w:name="_Toc512077288"/>
      <w:r>
        <w:t>British poster from World War II</w:t>
      </w:r>
      <w:bookmarkEnd w:id="23"/>
    </w:p>
    <w:p w:rsidR="00FA4FD3" w:rsidRDefault="00FA4FD3" w:rsidP="00FA4FD3"/>
    <w:p w:rsidR="00FA4FD3" w:rsidRDefault="00FA4FD3" w:rsidP="00FA4FD3">
      <w:r>
        <w:t>New chemical industries created in the late 19th century both invented new materials (e.g. Bakelite [1907]) and promised to transform valueless into valuable materials. Proverbially, you could not make a silk purse of a sow's ear—until the US firm Arhur D. Little published in 1921 "On the Making of Silk Purses from Sows' Ears", its research proving that when "chemistry puts on overalls and gets down to business ... new values appear. New and better paths are opened to reach the goals desired."[11]</w:t>
      </w:r>
    </w:p>
    <w:p w:rsidR="00FA4FD3" w:rsidRDefault="00E15971" w:rsidP="00FA4FD3">
      <w:r>
        <w:t>Complex Table(less accessible)</w:t>
      </w:r>
    </w:p>
    <w:p w:rsidR="00776507" w:rsidRPr="00E15971" w:rsidRDefault="00E15971" w:rsidP="00FA4FD3">
      <w:pPr>
        <w:rPr>
          <w:b/>
        </w:rPr>
      </w:pPr>
      <w:r>
        <w:t xml:space="preserve">                                          </w:t>
      </w:r>
      <w:r w:rsidRPr="00E15971">
        <w:rPr>
          <w:b/>
        </w:rPr>
        <w:t>Class Schedule</w:t>
      </w:r>
    </w:p>
    <w:tbl>
      <w:tblPr>
        <w:tblStyle w:val="a5"/>
        <w:tblW w:w="0" w:type="auto"/>
        <w:tblLook w:val="04A0"/>
      </w:tblPr>
      <w:tblGrid>
        <w:gridCol w:w="1771"/>
        <w:gridCol w:w="1771"/>
        <w:gridCol w:w="1771"/>
        <w:gridCol w:w="1771"/>
        <w:gridCol w:w="1772"/>
      </w:tblGrid>
      <w:tr w:rsidR="00CA0286" w:rsidTr="00E15971">
        <w:tc>
          <w:tcPr>
            <w:tcW w:w="1771" w:type="dxa"/>
            <w:shd w:val="clear" w:color="auto" w:fill="4F81BD" w:themeFill="accent1"/>
          </w:tcPr>
          <w:p w:rsidR="00CA0286" w:rsidRPr="00E15971" w:rsidRDefault="00CA0286" w:rsidP="00FA4FD3">
            <w:pPr>
              <w:ind w:firstLine="0"/>
              <w:rPr>
                <w:color w:val="FFFFFF" w:themeColor="background1"/>
              </w:rPr>
            </w:pPr>
            <w:r w:rsidRPr="00E15971">
              <w:rPr>
                <w:color w:val="FFFFFF" w:themeColor="background1"/>
              </w:rPr>
              <w:t>LESSON</w:t>
            </w:r>
          </w:p>
        </w:tc>
        <w:tc>
          <w:tcPr>
            <w:tcW w:w="1771" w:type="dxa"/>
            <w:shd w:val="clear" w:color="auto" w:fill="4F81BD" w:themeFill="accent1"/>
          </w:tcPr>
          <w:p w:rsidR="00CA0286" w:rsidRPr="00E15971" w:rsidRDefault="00CA0286" w:rsidP="00FA4FD3">
            <w:pPr>
              <w:ind w:firstLine="0"/>
              <w:rPr>
                <w:color w:val="FFFFFF" w:themeColor="background1"/>
              </w:rPr>
            </w:pPr>
            <w:r w:rsidRPr="00E15971">
              <w:rPr>
                <w:color w:val="FFFFFF" w:themeColor="background1"/>
              </w:rPr>
              <w:t>TOPIC</w:t>
            </w:r>
          </w:p>
        </w:tc>
        <w:tc>
          <w:tcPr>
            <w:tcW w:w="1771" w:type="dxa"/>
            <w:shd w:val="clear" w:color="auto" w:fill="4F81BD" w:themeFill="accent1"/>
          </w:tcPr>
          <w:p w:rsidR="00CA0286" w:rsidRPr="00E15971" w:rsidRDefault="00CA0286" w:rsidP="00FA4FD3">
            <w:pPr>
              <w:ind w:firstLine="0"/>
              <w:rPr>
                <w:color w:val="FFFFFF" w:themeColor="background1"/>
              </w:rPr>
            </w:pPr>
            <w:r w:rsidRPr="00E15971">
              <w:rPr>
                <w:color w:val="FFFFFF" w:themeColor="background1"/>
              </w:rPr>
              <w:t>ASSIGNMENT</w:t>
            </w:r>
          </w:p>
        </w:tc>
        <w:tc>
          <w:tcPr>
            <w:tcW w:w="1771" w:type="dxa"/>
            <w:shd w:val="clear" w:color="auto" w:fill="4F81BD" w:themeFill="accent1"/>
          </w:tcPr>
          <w:p w:rsidR="00CA0286" w:rsidRPr="00E15971" w:rsidRDefault="00CA0286" w:rsidP="00FA4FD3">
            <w:pPr>
              <w:ind w:firstLine="0"/>
              <w:rPr>
                <w:color w:val="FFFFFF" w:themeColor="background1"/>
              </w:rPr>
            </w:pPr>
            <w:r w:rsidRPr="00E15971">
              <w:rPr>
                <w:color w:val="FFFFFF" w:themeColor="background1"/>
              </w:rPr>
              <w:t>Points</w:t>
            </w:r>
          </w:p>
        </w:tc>
        <w:tc>
          <w:tcPr>
            <w:tcW w:w="1772" w:type="dxa"/>
            <w:shd w:val="clear" w:color="auto" w:fill="4F81BD" w:themeFill="accent1"/>
          </w:tcPr>
          <w:p w:rsidR="00CA0286" w:rsidRPr="00E15971" w:rsidRDefault="00CA0286" w:rsidP="00FA4FD3">
            <w:pPr>
              <w:ind w:firstLine="0"/>
              <w:rPr>
                <w:color w:val="FFFFFF" w:themeColor="background1"/>
              </w:rPr>
            </w:pPr>
            <w:r w:rsidRPr="00E15971">
              <w:rPr>
                <w:color w:val="FFFFFF" w:themeColor="background1"/>
              </w:rPr>
              <w:t>DUE</w:t>
            </w:r>
          </w:p>
        </w:tc>
      </w:tr>
      <w:tr w:rsidR="00CA0286" w:rsidTr="00E15971">
        <w:trPr>
          <w:trHeight w:val="599"/>
        </w:trPr>
        <w:tc>
          <w:tcPr>
            <w:tcW w:w="1771" w:type="dxa"/>
            <w:vMerge w:val="restart"/>
            <w:shd w:val="clear" w:color="auto" w:fill="B8CCE4" w:themeFill="accent1" w:themeFillTint="66"/>
          </w:tcPr>
          <w:p w:rsidR="00CA0286" w:rsidRDefault="00CA0286" w:rsidP="00FA4FD3">
            <w:pPr>
              <w:ind w:firstLine="0"/>
            </w:pPr>
            <w:r>
              <w:t xml:space="preserve">            1</w:t>
            </w:r>
          </w:p>
          <w:p w:rsidR="00CA0286" w:rsidRDefault="00CA0286" w:rsidP="00FA4FD3">
            <w:pPr>
              <w:ind w:firstLine="0"/>
            </w:pPr>
          </w:p>
        </w:tc>
        <w:tc>
          <w:tcPr>
            <w:tcW w:w="1771" w:type="dxa"/>
            <w:vMerge w:val="restart"/>
            <w:shd w:val="clear" w:color="auto" w:fill="B8CCE4" w:themeFill="accent1" w:themeFillTint="66"/>
          </w:tcPr>
          <w:p w:rsidR="00CA0286" w:rsidRDefault="00CA0286" w:rsidP="00FA4FD3">
            <w:pPr>
              <w:ind w:firstLine="0"/>
            </w:pPr>
            <w:r>
              <w:t>What is Distance Learning</w:t>
            </w:r>
          </w:p>
        </w:tc>
        <w:tc>
          <w:tcPr>
            <w:tcW w:w="1771" w:type="dxa"/>
            <w:shd w:val="clear" w:color="auto" w:fill="B8CCE4" w:themeFill="accent1" w:themeFillTint="66"/>
          </w:tcPr>
          <w:p w:rsidR="00CA0286" w:rsidRDefault="00CA0286" w:rsidP="00FA4FD3">
            <w:pPr>
              <w:ind w:firstLine="0"/>
            </w:pPr>
            <w:r>
              <w:t>Wiki #1</w:t>
            </w:r>
          </w:p>
        </w:tc>
        <w:tc>
          <w:tcPr>
            <w:tcW w:w="1771" w:type="dxa"/>
            <w:shd w:val="clear" w:color="auto" w:fill="B8CCE4" w:themeFill="accent1" w:themeFillTint="66"/>
          </w:tcPr>
          <w:p w:rsidR="00CA0286" w:rsidRDefault="00CA0286" w:rsidP="00FA4FD3">
            <w:pPr>
              <w:ind w:firstLine="0"/>
            </w:pPr>
            <w:r>
              <w:t>10</w:t>
            </w:r>
          </w:p>
        </w:tc>
        <w:tc>
          <w:tcPr>
            <w:tcW w:w="1772" w:type="dxa"/>
            <w:shd w:val="clear" w:color="auto" w:fill="B8CCE4" w:themeFill="accent1" w:themeFillTint="66"/>
          </w:tcPr>
          <w:p w:rsidR="00CA0286" w:rsidRDefault="00E15971" w:rsidP="00FA4FD3">
            <w:pPr>
              <w:ind w:firstLine="0"/>
            </w:pPr>
            <w:r>
              <w:t>March 10</w:t>
            </w:r>
          </w:p>
        </w:tc>
      </w:tr>
      <w:tr w:rsidR="00CA0286" w:rsidTr="00E15971">
        <w:trPr>
          <w:trHeight w:val="537"/>
        </w:trPr>
        <w:tc>
          <w:tcPr>
            <w:tcW w:w="1771" w:type="dxa"/>
            <w:vMerge/>
          </w:tcPr>
          <w:p w:rsidR="00CA0286" w:rsidRDefault="00CA0286" w:rsidP="00FA4FD3">
            <w:pPr>
              <w:ind w:firstLine="0"/>
            </w:pPr>
          </w:p>
        </w:tc>
        <w:tc>
          <w:tcPr>
            <w:tcW w:w="1771" w:type="dxa"/>
            <w:vMerge/>
          </w:tcPr>
          <w:p w:rsidR="00CA0286" w:rsidRDefault="00CA0286" w:rsidP="00FA4FD3">
            <w:pPr>
              <w:ind w:firstLine="0"/>
            </w:pPr>
          </w:p>
        </w:tc>
        <w:tc>
          <w:tcPr>
            <w:tcW w:w="1771" w:type="dxa"/>
            <w:shd w:val="clear" w:color="auto" w:fill="DBE5F1" w:themeFill="accent1" w:themeFillTint="33"/>
          </w:tcPr>
          <w:p w:rsidR="00CA0286" w:rsidRDefault="00CA0286" w:rsidP="00FA4FD3">
            <w:pPr>
              <w:ind w:firstLine="0"/>
            </w:pPr>
            <w:r>
              <w:t>Presentation</w:t>
            </w:r>
          </w:p>
        </w:tc>
        <w:tc>
          <w:tcPr>
            <w:tcW w:w="1771" w:type="dxa"/>
            <w:shd w:val="clear" w:color="auto" w:fill="DBE5F1" w:themeFill="accent1" w:themeFillTint="33"/>
          </w:tcPr>
          <w:p w:rsidR="00CA0286" w:rsidRDefault="00CA0286" w:rsidP="00FA4FD3">
            <w:pPr>
              <w:ind w:firstLine="0"/>
            </w:pPr>
            <w:r>
              <w:t>20</w:t>
            </w:r>
          </w:p>
        </w:tc>
        <w:tc>
          <w:tcPr>
            <w:tcW w:w="1772" w:type="dxa"/>
            <w:shd w:val="clear" w:color="auto" w:fill="DBE5F1" w:themeFill="accent1" w:themeFillTint="33"/>
          </w:tcPr>
          <w:p w:rsidR="00CA0286" w:rsidRDefault="00CA0286" w:rsidP="00FA4FD3">
            <w:pPr>
              <w:ind w:firstLine="0"/>
            </w:pPr>
          </w:p>
        </w:tc>
      </w:tr>
      <w:tr w:rsidR="00CA0286" w:rsidTr="00E15971">
        <w:tc>
          <w:tcPr>
            <w:tcW w:w="1771" w:type="dxa"/>
            <w:shd w:val="clear" w:color="auto" w:fill="B8CCE4" w:themeFill="accent1" w:themeFillTint="66"/>
          </w:tcPr>
          <w:p w:rsidR="00CA0286" w:rsidRDefault="00CA0286" w:rsidP="00FA4FD3">
            <w:pPr>
              <w:ind w:firstLine="0"/>
            </w:pPr>
            <w:r>
              <w:t xml:space="preserve">            2</w:t>
            </w:r>
          </w:p>
          <w:p w:rsidR="00CA0286" w:rsidRDefault="00CA0286" w:rsidP="00FA4FD3">
            <w:pPr>
              <w:ind w:firstLine="0"/>
            </w:pPr>
          </w:p>
        </w:tc>
        <w:tc>
          <w:tcPr>
            <w:tcW w:w="1771" w:type="dxa"/>
            <w:shd w:val="clear" w:color="auto" w:fill="B8CCE4" w:themeFill="accent1" w:themeFillTint="66"/>
          </w:tcPr>
          <w:p w:rsidR="00CA0286" w:rsidRDefault="00CA0286" w:rsidP="00FA4FD3">
            <w:pPr>
              <w:ind w:firstLine="0"/>
            </w:pPr>
            <w:r>
              <w:t>History &amp; Theories</w:t>
            </w:r>
          </w:p>
        </w:tc>
        <w:tc>
          <w:tcPr>
            <w:tcW w:w="1771" w:type="dxa"/>
            <w:shd w:val="clear" w:color="auto" w:fill="B8CCE4" w:themeFill="accent1" w:themeFillTint="66"/>
          </w:tcPr>
          <w:p w:rsidR="00CA0286" w:rsidRDefault="00E15971" w:rsidP="00FA4FD3">
            <w:pPr>
              <w:ind w:firstLine="0"/>
            </w:pPr>
            <w:r>
              <w:t>Brief  Paper</w:t>
            </w:r>
          </w:p>
        </w:tc>
        <w:tc>
          <w:tcPr>
            <w:tcW w:w="1771" w:type="dxa"/>
            <w:shd w:val="clear" w:color="auto" w:fill="B8CCE4" w:themeFill="accent1" w:themeFillTint="66"/>
          </w:tcPr>
          <w:p w:rsidR="00CA0286" w:rsidRDefault="00CA0286" w:rsidP="00FA4FD3">
            <w:pPr>
              <w:ind w:firstLine="0"/>
            </w:pPr>
            <w:r>
              <w:t>10</w:t>
            </w:r>
          </w:p>
        </w:tc>
        <w:tc>
          <w:tcPr>
            <w:tcW w:w="1772" w:type="dxa"/>
            <w:shd w:val="clear" w:color="auto" w:fill="B8CCE4" w:themeFill="accent1" w:themeFillTint="66"/>
          </w:tcPr>
          <w:p w:rsidR="00CA0286" w:rsidRDefault="00E15971" w:rsidP="00FA4FD3">
            <w:pPr>
              <w:ind w:firstLine="0"/>
            </w:pPr>
            <w:r>
              <w:t>March 24</w:t>
            </w:r>
          </w:p>
        </w:tc>
      </w:tr>
      <w:tr w:rsidR="00E15971" w:rsidTr="00E15971">
        <w:tc>
          <w:tcPr>
            <w:tcW w:w="8856" w:type="dxa"/>
            <w:gridSpan w:val="5"/>
            <w:shd w:val="clear" w:color="auto" w:fill="DBE5F1" w:themeFill="accent1" w:themeFillTint="33"/>
          </w:tcPr>
          <w:p w:rsidR="00E15971" w:rsidRDefault="00E15971" w:rsidP="00FA4FD3">
            <w:pPr>
              <w:ind w:firstLine="0"/>
            </w:pPr>
            <w:r>
              <w:t xml:space="preserve">                                                              Spring Break</w:t>
            </w:r>
          </w:p>
        </w:tc>
      </w:tr>
      <w:tr w:rsidR="00CA0286" w:rsidTr="00E15971">
        <w:trPr>
          <w:trHeight w:val="578"/>
        </w:trPr>
        <w:tc>
          <w:tcPr>
            <w:tcW w:w="1771" w:type="dxa"/>
            <w:vMerge w:val="restart"/>
            <w:shd w:val="clear" w:color="auto" w:fill="B8CCE4" w:themeFill="accent1" w:themeFillTint="66"/>
          </w:tcPr>
          <w:p w:rsidR="00CA0286" w:rsidRDefault="00CA0286" w:rsidP="00FA4FD3">
            <w:r>
              <w:t>3</w:t>
            </w:r>
          </w:p>
        </w:tc>
        <w:tc>
          <w:tcPr>
            <w:tcW w:w="1771" w:type="dxa"/>
            <w:vMerge w:val="restart"/>
            <w:shd w:val="clear" w:color="auto" w:fill="B8CCE4" w:themeFill="accent1" w:themeFillTint="66"/>
          </w:tcPr>
          <w:p w:rsidR="00CA0286" w:rsidRDefault="00CA0286" w:rsidP="00FA4FD3">
            <w:pPr>
              <w:ind w:firstLine="0"/>
            </w:pPr>
            <w:r>
              <w:t>Distance Learners</w:t>
            </w:r>
          </w:p>
        </w:tc>
        <w:tc>
          <w:tcPr>
            <w:tcW w:w="1771" w:type="dxa"/>
            <w:shd w:val="clear" w:color="auto" w:fill="B8CCE4" w:themeFill="accent1" w:themeFillTint="66"/>
          </w:tcPr>
          <w:p w:rsidR="00CA0286" w:rsidRDefault="00E15971" w:rsidP="00FA4FD3">
            <w:pPr>
              <w:ind w:firstLine="0"/>
            </w:pPr>
            <w:r>
              <w:t>Discussion #1</w:t>
            </w:r>
          </w:p>
        </w:tc>
        <w:tc>
          <w:tcPr>
            <w:tcW w:w="1771" w:type="dxa"/>
            <w:shd w:val="clear" w:color="auto" w:fill="B8CCE4" w:themeFill="accent1" w:themeFillTint="66"/>
          </w:tcPr>
          <w:p w:rsidR="00CA0286" w:rsidRDefault="00CA0286" w:rsidP="00FA4FD3">
            <w:pPr>
              <w:ind w:firstLine="0"/>
            </w:pPr>
            <w:r>
              <w:t>10</w:t>
            </w:r>
          </w:p>
        </w:tc>
        <w:tc>
          <w:tcPr>
            <w:tcW w:w="1772" w:type="dxa"/>
            <w:shd w:val="clear" w:color="auto" w:fill="B8CCE4" w:themeFill="accent1" w:themeFillTint="66"/>
          </w:tcPr>
          <w:p w:rsidR="00CA0286" w:rsidRDefault="00E15971" w:rsidP="00FA4FD3">
            <w:pPr>
              <w:ind w:firstLine="0"/>
            </w:pPr>
            <w:r>
              <w:t>April 7</w:t>
            </w:r>
          </w:p>
        </w:tc>
      </w:tr>
      <w:tr w:rsidR="00CA0286" w:rsidTr="00E15971">
        <w:trPr>
          <w:trHeight w:val="558"/>
        </w:trPr>
        <w:tc>
          <w:tcPr>
            <w:tcW w:w="1771" w:type="dxa"/>
            <w:vMerge/>
          </w:tcPr>
          <w:p w:rsidR="00CA0286" w:rsidRDefault="00CA0286" w:rsidP="00FA4FD3"/>
        </w:tc>
        <w:tc>
          <w:tcPr>
            <w:tcW w:w="1771" w:type="dxa"/>
            <w:vMerge/>
          </w:tcPr>
          <w:p w:rsidR="00CA0286" w:rsidRDefault="00CA0286" w:rsidP="00FA4FD3">
            <w:pPr>
              <w:ind w:firstLine="0"/>
            </w:pPr>
          </w:p>
        </w:tc>
        <w:tc>
          <w:tcPr>
            <w:tcW w:w="1771" w:type="dxa"/>
            <w:shd w:val="clear" w:color="auto" w:fill="DBE5F1" w:themeFill="accent1" w:themeFillTint="33"/>
          </w:tcPr>
          <w:p w:rsidR="00CA0286" w:rsidRDefault="00E15971" w:rsidP="00FA4FD3">
            <w:pPr>
              <w:ind w:firstLine="0"/>
            </w:pPr>
            <w:r>
              <w:t>Group Project</w:t>
            </w:r>
          </w:p>
        </w:tc>
        <w:tc>
          <w:tcPr>
            <w:tcW w:w="1771" w:type="dxa"/>
            <w:shd w:val="clear" w:color="auto" w:fill="DBE5F1" w:themeFill="accent1" w:themeFillTint="33"/>
          </w:tcPr>
          <w:p w:rsidR="00CA0286" w:rsidRDefault="00E15971" w:rsidP="00FA4FD3">
            <w:pPr>
              <w:ind w:firstLine="0"/>
            </w:pPr>
            <w:r>
              <w:t>50</w:t>
            </w:r>
          </w:p>
        </w:tc>
        <w:tc>
          <w:tcPr>
            <w:tcW w:w="1772" w:type="dxa"/>
            <w:shd w:val="clear" w:color="auto" w:fill="DBE5F1" w:themeFill="accent1" w:themeFillTint="33"/>
          </w:tcPr>
          <w:p w:rsidR="00CA0286" w:rsidRDefault="00E15971" w:rsidP="00FA4FD3">
            <w:pPr>
              <w:ind w:firstLine="0"/>
            </w:pPr>
            <w:r>
              <w:t>April 14</w:t>
            </w:r>
          </w:p>
        </w:tc>
      </w:tr>
      <w:tr w:rsidR="00CA0286" w:rsidTr="00E15971">
        <w:tc>
          <w:tcPr>
            <w:tcW w:w="1771" w:type="dxa"/>
            <w:shd w:val="clear" w:color="auto" w:fill="B8CCE4" w:themeFill="accent1" w:themeFillTint="66"/>
          </w:tcPr>
          <w:p w:rsidR="00CA0286" w:rsidRDefault="00CA0286" w:rsidP="00FA4FD3">
            <w:pPr>
              <w:ind w:firstLine="0"/>
            </w:pPr>
            <w:r>
              <w:t xml:space="preserve">            4</w:t>
            </w:r>
          </w:p>
        </w:tc>
        <w:tc>
          <w:tcPr>
            <w:tcW w:w="1771" w:type="dxa"/>
            <w:shd w:val="clear" w:color="auto" w:fill="B8CCE4" w:themeFill="accent1" w:themeFillTint="66"/>
          </w:tcPr>
          <w:p w:rsidR="00CA0286" w:rsidRDefault="00CA0286" w:rsidP="00FA4FD3">
            <w:pPr>
              <w:ind w:firstLine="0"/>
            </w:pPr>
            <w:r>
              <w:t>Media Selection</w:t>
            </w:r>
          </w:p>
        </w:tc>
        <w:tc>
          <w:tcPr>
            <w:tcW w:w="1771" w:type="dxa"/>
            <w:shd w:val="clear" w:color="auto" w:fill="B8CCE4" w:themeFill="accent1" w:themeFillTint="66"/>
          </w:tcPr>
          <w:p w:rsidR="00CA0286" w:rsidRDefault="00E15971" w:rsidP="00FA4FD3">
            <w:pPr>
              <w:ind w:firstLine="0"/>
            </w:pPr>
            <w:r>
              <w:t>Blog #1</w:t>
            </w:r>
          </w:p>
        </w:tc>
        <w:tc>
          <w:tcPr>
            <w:tcW w:w="1771" w:type="dxa"/>
            <w:shd w:val="clear" w:color="auto" w:fill="B8CCE4" w:themeFill="accent1" w:themeFillTint="66"/>
          </w:tcPr>
          <w:p w:rsidR="00CA0286" w:rsidRDefault="00E15971" w:rsidP="00FA4FD3">
            <w:pPr>
              <w:ind w:firstLine="0"/>
            </w:pPr>
            <w:r>
              <w:t>10</w:t>
            </w:r>
          </w:p>
        </w:tc>
        <w:tc>
          <w:tcPr>
            <w:tcW w:w="1772" w:type="dxa"/>
            <w:shd w:val="clear" w:color="auto" w:fill="B8CCE4" w:themeFill="accent1" w:themeFillTint="66"/>
          </w:tcPr>
          <w:p w:rsidR="00CA0286" w:rsidRDefault="00E15971" w:rsidP="00FA4FD3">
            <w:pPr>
              <w:ind w:firstLine="0"/>
            </w:pPr>
            <w:r>
              <w:t>April 21</w:t>
            </w:r>
          </w:p>
        </w:tc>
      </w:tr>
    </w:tbl>
    <w:p w:rsidR="00FA4FD3" w:rsidRDefault="00FA4FD3" w:rsidP="00FA4FD3">
      <w:pPr>
        <w:sectPr w:rsidR="00FA4FD3" w:rsidSect="003D0AAB">
          <w:headerReference w:type="default" r:id="rId11"/>
          <w:footerReference w:type="default" r:id="rId12"/>
          <w:pgSz w:w="12240" w:h="15840"/>
          <w:pgMar w:top="1440" w:right="1800" w:bottom="1440" w:left="1800" w:header="708" w:footer="708" w:gutter="0"/>
          <w:cols w:space="708"/>
          <w:docGrid w:linePitch="360"/>
        </w:sectPr>
      </w:pPr>
      <w:r>
        <w:t xml:space="preserve"> </w:t>
      </w:r>
    </w:p>
    <w:p w:rsidR="00FA4FD3" w:rsidRDefault="00FA4FD3" w:rsidP="00FA4FD3">
      <w:pPr>
        <w:pStyle w:val="1"/>
      </w:pPr>
      <w:bookmarkStart w:id="24" w:name="_Toc512077289"/>
      <w:r>
        <w:lastRenderedPageBreak/>
        <w:t>Post-World War II</w:t>
      </w:r>
      <w:bookmarkEnd w:id="24"/>
    </w:p>
    <w:p w:rsidR="00FA4FD3" w:rsidRDefault="003701D9" w:rsidP="00C04BFC">
      <w:pPr>
        <w:pStyle w:val="2"/>
      </w:pPr>
      <w:r>
        <w:rPr>
          <w:noProof/>
        </w:rPr>
        <w:drawing>
          <wp:anchor distT="0" distB="0" distL="114300" distR="114300" simplePos="0" relativeHeight="251658240" behindDoc="1" locked="0" layoutInCell="1" allowOverlap="1">
            <wp:simplePos x="0" y="0"/>
            <wp:positionH relativeFrom="column">
              <wp:posOffset>-29845</wp:posOffset>
            </wp:positionH>
            <wp:positionV relativeFrom="paragraph">
              <wp:posOffset>109220</wp:posOffset>
            </wp:positionV>
            <wp:extent cx="3831590" cy="2749550"/>
            <wp:effectExtent l="19050" t="0" r="0" b="0"/>
            <wp:wrapTight wrapText="bothSides">
              <wp:wrapPolygon edited="1">
                <wp:start x="7877" y="1062"/>
                <wp:lineTo x="-107" y="2245"/>
                <wp:lineTo x="3234" y="2023"/>
                <wp:lineTo x="1020" y="7841"/>
                <wp:lineTo x="537" y="11972"/>
                <wp:lineTo x="1381" y="17098"/>
                <wp:lineTo x="3111" y="17591"/>
                <wp:lineTo x="1503" y="19155"/>
                <wp:lineTo x="5799" y="19155"/>
                <wp:lineTo x="9060" y="20186"/>
                <wp:lineTo x="14871" y="17252"/>
                <wp:lineTo x="13490" y="20034"/>
                <wp:lineTo x="14090" y="17688"/>
                <wp:lineTo x="16777" y="15492"/>
                <wp:lineTo x="17719" y="16761"/>
                <wp:lineTo x="17099" y="15530"/>
                <wp:lineTo x="17487" y="14870"/>
                <wp:lineTo x="17342" y="14315"/>
                <wp:lineTo x="17811" y="11262"/>
                <wp:lineTo x="19330" y="11972"/>
                <wp:lineTo x="20097" y="9975"/>
                <wp:lineTo x="21585" y="9578"/>
                <wp:lineTo x="21263" y="7333"/>
                <wp:lineTo x="21263" y="7183"/>
                <wp:lineTo x="21370" y="6585"/>
                <wp:lineTo x="19974" y="5238"/>
                <wp:lineTo x="17782" y="6106"/>
                <wp:lineTo x="16538" y="2694"/>
                <wp:lineTo x="16001" y="2394"/>
                <wp:lineTo x="14692" y="2310"/>
                <wp:lineTo x="14819" y="150"/>
                <wp:lineTo x="12886" y="0"/>
                <wp:lineTo x="7877" y="1062"/>
              </wp:wrapPolygon>
            </wp:wrapTight>
            <wp:docPr id="3" name="2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3"/>
                    <a:stretch>
                      <a:fillRect/>
                    </a:stretch>
                  </pic:blipFill>
                  <pic:spPr>
                    <a:xfrm>
                      <a:off x="0" y="0"/>
                      <a:ext cx="3831590" cy="2749550"/>
                    </a:xfrm>
                    <a:prstGeom prst="rect">
                      <a:avLst/>
                    </a:prstGeom>
                  </pic:spPr>
                </pic:pic>
              </a:graphicData>
            </a:graphic>
          </wp:anchor>
        </w:drawing>
      </w:r>
      <w:bookmarkStart w:id="25" w:name="_Toc512077290"/>
      <w:r w:rsidR="00C04BFC">
        <w:t>Recycling in World War II</w:t>
      </w:r>
      <w:bookmarkEnd w:id="25"/>
    </w:p>
    <w:p w:rsidR="00FA4FD3" w:rsidRDefault="00FA4FD3" w:rsidP="00FA4FD3">
      <w:r>
        <w:t>A considerable investment in recycling occurred in the 1970s, due to rising energy costs.[14] Recycling aluminum uses only 5% of the energy required by virgin production; glass, paper and other metals have less dramatic but very significant energy savings when recycled feedstock is used.[15]</w:t>
      </w:r>
    </w:p>
    <w:p w:rsidR="00FA4FD3" w:rsidRDefault="00FA4FD3" w:rsidP="00FA4FD3"/>
    <w:p w:rsidR="00FA4FD3" w:rsidRDefault="00FA4FD3" w:rsidP="00FA4FD3">
      <w:r>
        <w:t>Although consumer electronics such as the television have been popular since the 1920s, recycling of them was almost unheard of until early 1991.[16] The first electronic waste recycling scheme was implemented in Switzerland, beginning with collection of old refrigerators but gradually expanding to cover all devices.[17] After these schemes were set up, many countries did not have the capacity to deal with the sheer quantity of e-waste they generated or its hazardous nature. They began to export the problem to developing countries without enforced environmental legislation. This is cheaper, as recycling computer monitors in the United States costs 10 times more than in China. Demand in Asia for electronic waste began to grow when scrap yards found that they could extract valuable substances such as copper, silver, iron, silicon, nickel, and gold, during the recycling process.[18] The 2000s saw a large increase in both the sale of electronic devices and their growth as a waste stream: in 2002, e-waste grew faster than any other type of waste in the EU.[19] This caused investment in modern, automated facilities to cope with the influx of redundant appliances, especially after strict laws were implemented in 2003.[20][21][22][23]</w:t>
      </w:r>
    </w:p>
    <w:p w:rsidR="00FA4FD3" w:rsidRDefault="00FA4FD3" w:rsidP="00FA4FD3"/>
    <w:p w:rsidR="00FA4FD3" w:rsidRDefault="00FA4FD3" w:rsidP="00FA4FD3">
      <w:pPr>
        <w:sectPr w:rsidR="00FA4FD3" w:rsidSect="003D0AAB">
          <w:headerReference w:type="default" r:id="rId14"/>
          <w:footerReference w:type="default" r:id="rId15"/>
          <w:pgSz w:w="12240" w:h="15840"/>
          <w:pgMar w:top="1440" w:right="1800" w:bottom="1440" w:left="1800" w:header="708" w:footer="708" w:gutter="0"/>
          <w:cols w:space="708"/>
          <w:docGrid w:linePitch="360"/>
        </w:sectPr>
      </w:pPr>
      <w:r>
        <w:t>As of 2014, the European Union has about 50% of world share of the waste and recycling industries, with over 60,000 companies employing 500,000 persons, with a turnover of €24 billion.[24] Countries have to reach recycling rates of at least 50%, while the lead countries are around 65% and the EU average is 39% as of 2013.[25]</w:t>
      </w:r>
    </w:p>
    <w:p w:rsidR="00FA4FD3" w:rsidRDefault="00FA4FD3" w:rsidP="00FA4FD3">
      <w:pPr>
        <w:pStyle w:val="1"/>
      </w:pPr>
      <w:bookmarkStart w:id="26" w:name="_Toc512077291"/>
      <w:r>
        <w:lastRenderedPageBreak/>
        <w:t>Supply</w:t>
      </w:r>
      <w:bookmarkEnd w:id="26"/>
    </w:p>
    <w:p w:rsidR="00FA4FD3" w:rsidRDefault="00C04BFC" w:rsidP="00776507">
      <w:pPr>
        <w:pStyle w:val="2"/>
      </w:pPr>
      <w:bookmarkStart w:id="27" w:name="_Toc512077292"/>
      <w:r>
        <w:t>Three legislative options</w:t>
      </w:r>
      <w:bookmarkEnd w:id="27"/>
    </w:p>
    <w:p w:rsidR="00FA4FD3" w:rsidRDefault="00FA4FD3" w:rsidP="00FA4FD3">
      <w:r>
        <w:t>For a recycling program to work, having a large, stable supply of recyclable material is crucial. Three legislative options have been used to create such a supply: mandatory recycling collection, container deposit legislation, and refuse bans. Mandatory collection laws set recycling targets for cities to aim for, usually in the form that a certain percentage of a material must be diverted from the city's waste stream by a target date. The city is then responsible for working to meet this target.[2]</w:t>
      </w:r>
    </w:p>
    <w:p w:rsidR="00FA4FD3" w:rsidRDefault="00FA4FD3" w:rsidP="00FA4FD3"/>
    <w:p w:rsidR="00FA4FD3" w:rsidRDefault="00FA4FD3" w:rsidP="00FA4FD3">
      <w:r>
        <w:t>Container deposit legislation involves offering a refund for the return of certain containers, typically glass, plastic, and metal. When a product in such a container is purchased, a small surcharge is added to the price. This surcharge can be reclaimed by the consumer if the container is returned to a collection point. These programs have been very successful, often resulting in an 80 percent recycling rate.[26] Despite such good results, the shift in collection costs from local government to industry and consumers has created strong opposition to the creation of such programs in some areas.[2] A variation on this is where the manufacturer bears responsibility for the recycling of their goods. In the European Union, the WEEE Directive requires producers of consumer electronics to reimburse the recyclers' costs.[27]</w:t>
      </w:r>
    </w:p>
    <w:p w:rsidR="00FA4FD3" w:rsidRDefault="00FA4FD3" w:rsidP="00FA4FD3"/>
    <w:p w:rsidR="003701D9" w:rsidRDefault="00FA4FD3" w:rsidP="00FA4FD3">
      <w:pPr>
        <w:sectPr w:rsidR="003701D9" w:rsidSect="003D0AAB">
          <w:headerReference w:type="default" r:id="rId16"/>
          <w:footerReference w:type="default" r:id="rId17"/>
          <w:pgSz w:w="12240" w:h="15840"/>
          <w:pgMar w:top="1440" w:right="1800" w:bottom="1440" w:left="1800" w:header="708" w:footer="708" w:gutter="0"/>
          <w:cols w:space="708"/>
          <w:docGrid w:linePitch="360"/>
        </w:sectPr>
      </w:pPr>
      <w:r>
        <w:t>An alternative way to increase supply of recyclates is to ban the disposal of certain materials as waste, often including used oil, old batteries, tires, and garden waste. One aim of this method is to create a viable economy for proper disposal of banned products. Care must be taken that enough of these recycling services exist, or such bans simply lead to increased illegal dumping.[2]</w:t>
      </w:r>
    </w:p>
    <w:p w:rsidR="003D0AAB" w:rsidRDefault="006D6DC6" w:rsidP="00FA4FD3">
      <w:r>
        <w:rPr>
          <w:noProof/>
        </w:rPr>
        <w:lastRenderedPageBreak/>
        <w:drawing>
          <wp:inline distT="0" distB="0" distL="0" distR="0">
            <wp:extent cx="5486400" cy="3200400"/>
            <wp:effectExtent l="19050" t="0" r="19050" b="0"/>
            <wp:docPr id="12" name="Διάγραμμα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3D0AAB" w:rsidSect="003D0AAB">
      <w:headerReference w:type="default" r:id="rId22"/>
      <w:footerReference w:type="default" r:id="rId23"/>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F2C" w:rsidRDefault="00901F2C" w:rsidP="00776507">
      <w:pPr>
        <w:spacing w:after="0" w:line="240" w:lineRule="auto"/>
      </w:pPr>
      <w:r>
        <w:separator/>
      </w:r>
    </w:p>
  </w:endnote>
  <w:endnote w:type="continuationSeparator" w:id="1">
    <w:p w:rsidR="00901F2C" w:rsidRDefault="00901F2C" w:rsidP="00776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6024"/>
      <w:docPartObj>
        <w:docPartGallery w:val="Page Numbers (Bottom of Page)"/>
        <w:docPartUnique/>
      </w:docPartObj>
    </w:sdtPr>
    <w:sdtContent>
      <w:p w:rsidR="00776507" w:rsidRDefault="00776507">
        <w:pPr>
          <w:pStyle w:val="a4"/>
          <w:jc w:val="right"/>
        </w:pPr>
        <w:r>
          <w:t>1-</w:t>
        </w:r>
        <w:fldSimple w:instr=" PAGE   \* MERGEFORMAT ">
          <w:r w:rsidR="00520BFC">
            <w:rPr>
              <w:noProof/>
            </w:rPr>
            <w:t>2</w:t>
          </w:r>
        </w:fldSimple>
      </w:p>
    </w:sdtContent>
  </w:sdt>
  <w:p w:rsidR="00776507" w:rsidRDefault="0077650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6025"/>
      <w:docPartObj>
        <w:docPartGallery w:val="Page Numbers (Bottom of Page)"/>
        <w:docPartUnique/>
      </w:docPartObj>
    </w:sdtPr>
    <w:sdtContent>
      <w:p w:rsidR="00776507" w:rsidRDefault="00776507">
        <w:pPr>
          <w:pStyle w:val="a4"/>
          <w:jc w:val="right"/>
        </w:pPr>
        <w:r>
          <w:t>2-</w:t>
        </w:r>
        <w:fldSimple w:instr=" PAGE   \* MERGEFORMAT ">
          <w:r w:rsidR="006D6DC6">
            <w:rPr>
              <w:noProof/>
            </w:rPr>
            <w:t>6</w:t>
          </w:r>
        </w:fldSimple>
      </w:p>
    </w:sdtContent>
  </w:sdt>
  <w:p w:rsidR="00776507" w:rsidRDefault="0077650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6026"/>
      <w:docPartObj>
        <w:docPartGallery w:val="Page Numbers (Bottom of Page)"/>
        <w:docPartUnique/>
      </w:docPartObj>
    </w:sdtPr>
    <w:sdtContent>
      <w:p w:rsidR="00776507" w:rsidRDefault="00776507">
        <w:pPr>
          <w:pStyle w:val="a4"/>
          <w:jc w:val="right"/>
        </w:pPr>
        <w:r>
          <w:t>3-</w:t>
        </w:r>
        <w:fldSimple w:instr=" PAGE   \* MERGEFORMAT ">
          <w:r w:rsidR="006D6DC6">
            <w:rPr>
              <w:noProof/>
            </w:rPr>
            <w:t>7</w:t>
          </w:r>
        </w:fldSimple>
      </w:p>
    </w:sdtContent>
  </w:sdt>
  <w:p w:rsidR="00776507" w:rsidRDefault="00776507">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6027"/>
      <w:docPartObj>
        <w:docPartGallery w:val="Page Numbers (Bottom of Page)"/>
        <w:docPartUnique/>
      </w:docPartObj>
    </w:sdtPr>
    <w:sdtContent>
      <w:p w:rsidR="00776507" w:rsidRDefault="00776507">
        <w:pPr>
          <w:pStyle w:val="a4"/>
          <w:jc w:val="right"/>
        </w:pPr>
        <w:r>
          <w:t>4-</w:t>
        </w:r>
        <w:fldSimple w:instr=" PAGE   \* MERGEFORMAT ">
          <w:r w:rsidR="006D6DC6">
            <w:rPr>
              <w:noProof/>
            </w:rPr>
            <w:t>8</w:t>
          </w:r>
        </w:fldSimple>
      </w:p>
    </w:sdtContent>
  </w:sdt>
  <w:p w:rsidR="00776507" w:rsidRDefault="00776507">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475971"/>
      <w:docPartObj>
        <w:docPartGallery w:val="Page Numbers (Bottom of Page)"/>
        <w:docPartUnique/>
      </w:docPartObj>
    </w:sdtPr>
    <w:sdtContent>
      <w:p w:rsidR="00776507" w:rsidRDefault="006D6DC6">
        <w:pPr>
          <w:pStyle w:val="a4"/>
          <w:jc w:val="right"/>
        </w:pPr>
        <w:r>
          <w:rPr>
            <w:lang w:val="el-GR"/>
          </w:rPr>
          <w:t>5</w:t>
        </w:r>
        <w:r w:rsidR="00776507">
          <w:t>-</w:t>
        </w:r>
        <w:fldSimple w:instr=" PAGE   \* MERGEFORMAT ">
          <w:r>
            <w:rPr>
              <w:noProof/>
            </w:rPr>
            <w:t>9</w:t>
          </w:r>
        </w:fldSimple>
      </w:p>
    </w:sdtContent>
  </w:sdt>
  <w:p w:rsidR="00776507" w:rsidRDefault="00776507">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DC6" w:rsidRDefault="006D6DC6">
    <w:pPr>
      <w:pStyle w:val="a4"/>
      <w:jc w:val="right"/>
    </w:pPr>
    <w:r>
      <w:rPr>
        <w:lang w:val="el-GR"/>
      </w:rPr>
      <w:t>6</w:t>
    </w:r>
    <w:r>
      <w:t>-</w:t>
    </w:r>
    <w:fldSimple w:instr=" PAGE   \* MERGEFORMAT ">
      <w:r>
        <w:rPr>
          <w:noProof/>
        </w:rPr>
        <w:t>10</w:t>
      </w:r>
    </w:fldSimple>
  </w:p>
  <w:p w:rsidR="006D6DC6" w:rsidRDefault="006D6DC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F2C" w:rsidRDefault="00901F2C" w:rsidP="00776507">
      <w:pPr>
        <w:spacing w:after="0" w:line="240" w:lineRule="auto"/>
      </w:pPr>
      <w:r>
        <w:separator/>
      </w:r>
    </w:p>
  </w:footnote>
  <w:footnote w:type="continuationSeparator" w:id="1">
    <w:p w:rsidR="00901F2C" w:rsidRDefault="00901F2C" w:rsidP="00776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507" w:rsidRDefault="00776507">
    <w:pPr>
      <w:pStyle w:val="a3"/>
    </w:pPr>
    <w:r>
      <w:t>1.Recycling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507" w:rsidRDefault="00776507" w:rsidP="00776507">
    <w:pPr>
      <w:pStyle w:val="a3"/>
      <w:ind w:firstLine="0"/>
    </w:pPr>
    <w:r>
      <w:t>2.History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507" w:rsidRDefault="00776507" w:rsidP="00776507">
    <w:pPr>
      <w:pStyle w:val="a3"/>
      <w:ind w:firstLine="0"/>
    </w:pPr>
    <w:r>
      <w:t>3.Wartime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507" w:rsidRDefault="00776507" w:rsidP="00D80D97">
    <w:pPr>
      <w:pStyle w:val="a3"/>
      <w:tabs>
        <w:tab w:val="clear" w:pos="4320"/>
        <w:tab w:val="clear" w:pos="8640"/>
        <w:tab w:val="left" w:pos="2272"/>
      </w:tabs>
      <w:ind w:firstLine="0"/>
    </w:pPr>
    <w:r>
      <w:t>4.Post-World War II</w:t>
    </w:r>
    <w:r w:rsidR="00D80D97">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507" w:rsidRPr="006D6DC6" w:rsidRDefault="006D6DC6" w:rsidP="00776507">
    <w:pPr>
      <w:pStyle w:val="a3"/>
      <w:ind w:firstLine="0"/>
    </w:pPr>
    <w:r>
      <w:rPr>
        <w:lang w:val="el-GR"/>
      </w:rPr>
      <w:t>5.</w:t>
    </w:r>
    <w:r>
      <w:t>Supply</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DC6" w:rsidRPr="006D6DC6" w:rsidRDefault="006D6DC6" w:rsidP="00776507">
    <w:pPr>
      <w:pStyle w:val="a3"/>
      <w:ind w:firstLine="0"/>
      <w:rPr>
        <w:lang w:val="el-GR"/>
      </w:rPr>
    </w:pPr>
    <w:r>
      <w:t>6.</w:t>
    </w:r>
    <w:r>
      <w:rPr>
        <w:lang w:val="el-GR"/>
      </w:rPr>
      <w:t>Η οικογένειά μου</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A4FD3"/>
    <w:rsid w:val="003701D9"/>
    <w:rsid w:val="003D0AAB"/>
    <w:rsid w:val="00520BFC"/>
    <w:rsid w:val="006D6DC6"/>
    <w:rsid w:val="00776507"/>
    <w:rsid w:val="00901F2C"/>
    <w:rsid w:val="00AF280D"/>
    <w:rsid w:val="00C04BFC"/>
    <w:rsid w:val="00CA0286"/>
    <w:rsid w:val="00D80D97"/>
    <w:rsid w:val="00E15971"/>
    <w:rsid w:val="00FA4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BFC"/>
    <w:pPr>
      <w:spacing w:after="240" w:line="312" w:lineRule="auto"/>
      <w:ind w:firstLine="709"/>
    </w:pPr>
    <w:rPr>
      <w:rFonts w:ascii="Times New Roman" w:hAnsi="Times New Roman"/>
    </w:rPr>
  </w:style>
  <w:style w:type="paragraph" w:styleId="1">
    <w:name w:val="heading 1"/>
    <w:basedOn w:val="a"/>
    <w:next w:val="a"/>
    <w:link w:val="1Char"/>
    <w:uiPriority w:val="9"/>
    <w:qFormat/>
    <w:rsid w:val="00C04BFC"/>
    <w:pPr>
      <w:keepNext/>
      <w:keepLines/>
      <w:spacing w:before="840" w:after="36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C04B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04BFC"/>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C04BFC"/>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semiHidden/>
    <w:unhideWhenUsed/>
    <w:rsid w:val="00776507"/>
    <w:pPr>
      <w:tabs>
        <w:tab w:val="center" w:pos="4320"/>
        <w:tab w:val="right" w:pos="8640"/>
      </w:tabs>
      <w:spacing w:after="0" w:line="240" w:lineRule="auto"/>
    </w:pPr>
  </w:style>
  <w:style w:type="character" w:customStyle="1" w:styleId="Char">
    <w:name w:val="Κεφαλίδα Char"/>
    <w:basedOn w:val="a0"/>
    <w:link w:val="a3"/>
    <w:uiPriority w:val="99"/>
    <w:semiHidden/>
    <w:rsid w:val="00776507"/>
    <w:rPr>
      <w:rFonts w:ascii="Times New Roman" w:hAnsi="Times New Roman"/>
    </w:rPr>
  </w:style>
  <w:style w:type="paragraph" w:styleId="a4">
    <w:name w:val="footer"/>
    <w:basedOn w:val="a"/>
    <w:link w:val="Char0"/>
    <w:uiPriority w:val="99"/>
    <w:unhideWhenUsed/>
    <w:rsid w:val="00776507"/>
    <w:pPr>
      <w:tabs>
        <w:tab w:val="center" w:pos="4320"/>
        <w:tab w:val="right" w:pos="8640"/>
      </w:tabs>
      <w:spacing w:after="0" w:line="240" w:lineRule="auto"/>
    </w:pPr>
  </w:style>
  <w:style w:type="character" w:customStyle="1" w:styleId="Char0">
    <w:name w:val="Υποσέλιδο Char"/>
    <w:basedOn w:val="a0"/>
    <w:link w:val="a4"/>
    <w:uiPriority w:val="99"/>
    <w:rsid w:val="00776507"/>
    <w:rPr>
      <w:rFonts w:ascii="Times New Roman" w:hAnsi="Times New Roman"/>
    </w:rPr>
  </w:style>
  <w:style w:type="table" w:styleId="a5">
    <w:name w:val="Table Grid"/>
    <w:basedOn w:val="a1"/>
    <w:uiPriority w:val="59"/>
    <w:rsid w:val="007765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1">
    <w:name w:val="Medium Grid 1 Accent 1"/>
    <w:basedOn w:val="a1"/>
    <w:uiPriority w:val="67"/>
    <w:rsid w:val="00CA028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a6">
    <w:name w:val="Balloon Text"/>
    <w:basedOn w:val="a"/>
    <w:link w:val="Char1"/>
    <w:uiPriority w:val="99"/>
    <w:semiHidden/>
    <w:unhideWhenUsed/>
    <w:rsid w:val="00E15971"/>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15971"/>
    <w:rPr>
      <w:rFonts w:ascii="Tahoma" w:hAnsi="Tahoma" w:cs="Tahoma"/>
      <w:sz w:val="16"/>
      <w:szCs w:val="16"/>
    </w:rPr>
  </w:style>
  <w:style w:type="paragraph" w:styleId="a7">
    <w:name w:val="TOC Heading"/>
    <w:basedOn w:val="1"/>
    <w:next w:val="a"/>
    <w:uiPriority w:val="39"/>
    <w:semiHidden/>
    <w:unhideWhenUsed/>
    <w:qFormat/>
    <w:rsid w:val="006D6DC6"/>
    <w:pPr>
      <w:spacing w:before="480" w:after="0" w:line="276" w:lineRule="auto"/>
      <w:ind w:firstLine="0"/>
      <w:outlineLvl w:val="9"/>
    </w:pPr>
    <w:rPr>
      <w:rFonts w:asciiTheme="majorHAnsi" w:hAnsiTheme="majorHAnsi"/>
      <w:color w:val="365F91" w:themeColor="accent1" w:themeShade="BF"/>
      <w:lang w:val="el-GR"/>
    </w:rPr>
  </w:style>
  <w:style w:type="paragraph" w:styleId="10">
    <w:name w:val="toc 1"/>
    <w:basedOn w:val="a"/>
    <w:next w:val="a"/>
    <w:autoRedefine/>
    <w:uiPriority w:val="39"/>
    <w:unhideWhenUsed/>
    <w:rsid w:val="006D6DC6"/>
    <w:pPr>
      <w:spacing w:after="100"/>
    </w:pPr>
  </w:style>
  <w:style w:type="paragraph" w:styleId="20">
    <w:name w:val="toc 2"/>
    <w:basedOn w:val="a"/>
    <w:next w:val="a"/>
    <w:autoRedefine/>
    <w:uiPriority w:val="39"/>
    <w:unhideWhenUsed/>
    <w:rsid w:val="006D6DC6"/>
    <w:pPr>
      <w:spacing w:after="100"/>
      <w:ind w:left="220"/>
    </w:pPr>
  </w:style>
  <w:style w:type="character" w:styleId="-">
    <w:name w:val="Hyperlink"/>
    <w:basedOn w:val="a0"/>
    <w:uiPriority w:val="99"/>
    <w:unhideWhenUsed/>
    <w:rsid w:val="006D6DC6"/>
    <w:rPr>
      <w:color w:val="0000FF" w:themeColor="hyperlink"/>
      <w:u w:val="single"/>
    </w:rPr>
  </w:style>
  <w:style w:type="paragraph" w:styleId="a8">
    <w:name w:val="No Spacing"/>
    <w:link w:val="Char2"/>
    <w:uiPriority w:val="1"/>
    <w:qFormat/>
    <w:rsid w:val="006D6DC6"/>
    <w:pPr>
      <w:spacing w:after="0" w:line="240" w:lineRule="auto"/>
    </w:pPr>
    <w:rPr>
      <w:rFonts w:eastAsiaTheme="minorEastAsia"/>
      <w:lang w:val="el-GR"/>
    </w:rPr>
  </w:style>
  <w:style w:type="character" w:customStyle="1" w:styleId="Char2">
    <w:name w:val="Χωρίς διάστιχο Char"/>
    <w:basedOn w:val="a0"/>
    <w:link w:val="a8"/>
    <w:uiPriority w:val="1"/>
    <w:rsid w:val="006D6DC6"/>
    <w:rPr>
      <w:rFonts w:eastAsiaTheme="minorEastAsia"/>
      <w:lang w:val="el-GR"/>
    </w:rPr>
  </w:style>
</w:styles>
</file>

<file path=word/webSettings.xml><?xml version="1.0" encoding="utf-8"?>
<w:webSettings xmlns:r="http://schemas.openxmlformats.org/officeDocument/2006/relationships" xmlns:w="http://schemas.openxmlformats.org/wordprocessingml/2006/main">
  <w:divs>
    <w:div w:id="246622052">
      <w:bodyDiv w:val="1"/>
      <w:marLeft w:val="0"/>
      <w:marRight w:val="0"/>
      <w:marTop w:val="0"/>
      <w:marBottom w:val="0"/>
      <w:divBdr>
        <w:top w:val="none" w:sz="0" w:space="0" w:color="auto"/>
        <w:left w:val="none" w:sz="0" w:space="0" w:color="auto"/>
        <w:bottom w:val="none" w:sz="0" w:space="0" w:color="auto"/>
        <w:right w:val="none" w:sz="0" w:space="0" w:color="auto"/>
      </w:divBdr>
    </w:div>
    <w:div w:id="888806239">
      <w:bodyDiv w:val="1"/>
      <w:marLeft w:val="0"/>
      <w:marRight w:val="0"/>
      <w:marTop w:val="0"/>
      <w:marBottom w:val="0"/>
      <w:divBdr>
        <w:top w:val="none" w:sz="0" w:space="0" w:color="auto"/>
        <w:left w:val="none" w:sz="0" w:space="0" w:color="auto"/>
        <w:bottom w:val="none" w:sz="0" w:space="0" w:color="auto"/>
        <w:right w:val="none" w:sz="0" w:space="0" w:color="auto"/>
      </w:divBdr>
    </w:div>
    <w:div w:id="1274171775">
      <w:bodyDiv w:val="1"/>
      <w:marLeft w:val="0"/>
      <w:marRight w:val="0"/>
      <w:marTop w:val="0"/>
      <w:marBottom w:val="0"/>
      <w:divBdr>
        <w:top w:val="none" w:sz="0" w:space="0" w:color="auto"/>
        <w:left w:val="none" w:sz="0" w:space="0" w:color="auto"/>
        <w:bottom w:val="none" w:sz="0" w:space="0" w:color="auto"/>
        <w:right w:val="none" w:sz="0" w:space="0" w:color="auto"/>
      </w:divBdr>
      <w:divsChild>
        <w:div w:id="292059902">
          <w:marLeft w:val="0"/>
          <w:marRight w:val="0"/>
          <w:marTop w:val="0"/>
          <w:marBottom w:val="0"/>
          <w:divBdr>
            <w:top w:val="none" w:sz="0" w:space="0" w:color="auto"/>
            <w:left w:val="none" w:sz="0" w:space="0" w:color="auto"/>
            <w:bottom w:val="none" w:sz="0" w:space="0" w:color="auto"/>
            <w:right w:val="none" w:sz="0" w:space="0" w:color="auto"/>
          </w:divBdr>
          <w:divsChild>
            <w:div w:id="1884438473">
              <w:marLeft w:val="0"/>
              <w:marRight w:val="0"/>
              <w:marTop w:val="0"/>
              <w:marBottom w:val="0"/>
              <w:divBdr>
                <w:top w:val="none" w:sz="0" w:space="0" w:color="auto"/>
                <w:left w:val="none" w:sz="0" w:space="0" w:color="auto"/>
                <w:bottom w:val="none" w:sz="0" w:space="0" w:color="auto"/>
                <w:right w:val="none" w:sz="0" w:space="0" w:color="auto"/>
              </w:divBdr>
            </w:div>
          </w:divsChild>
        </w:div>
        <w:div w:id="133718799">
          <w:marLeft w:val="0"/>
          <w:marRight w:val="0"/>
          <w:marTop w:val="0"/>
          <w:marBottom w:val="0"/>
          <w:divBdr>
            <w:top w:val="none" w:sz="0" w:space="0" w:color="auto"/>
            <w:left w:val="none" w:sz="0" w:space="0" w:color="auto"/>
            <w:bottom w:val="none" w:sz="0" w:space="0" w:color="auto"/>
            <w:right w:val="none" w:sz="0" w:space="0" w:color="auto"/>
          </w:divBdr>
          <w:divsChild>
            <w:div w:id="51681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0590">
      <w:bodyDiv w:val="1"/>
      <w:marLeft w:val="0"/>
      <w:marRight w:val="0"/>
      <w:marTop w:val="0"/>
      <w:marBottom w:val="0"/>
      <w:divBdr>
        <w:top w:val="none" w:sz="0" w:space="0" w:color="auto"/>
        <w:left w:val="none" w:sz="0" w:space="0" w:color="auto"/>
        <w:bottom w:val="none" w:sz="0" w:space="0" w:color="auto"/>
        <w:right w:val="none" w:sz="0" w:space="0" w:color="auto"/>
      </w:divBdr>
    </w:div>
    <w:div w:id="1378429968">
      <w:bodyDiv w:val="1"/>
      <w:marLeft w:val="0"/>
      <w:marRight w:val="0"/>
      <w:marTop w:val="0"/>
      <w:marBottom w:val="0"/>
      <w:divBdr>
        <w:top w:val="none" w:sz="0" w:space="0" w:color="auto"/>
        <w:left w:val="none" w:sz="0" w:space="0" w:color="auto"/>
        <w:bottom w:val="none" w:sz="0" w:space="0" w:color="auto"/>
        <w:right w:val="none" w:sz="0" w:space="0" w:color="auto"/>
      </w:divBdr>
    </w:div>
    <w:div w:id="1616017924">
      <w:bodyDiv w:val="1"/>
      <w:marLeft w:val="0"/>
      <w:marRight w:val="0"/>
      <w:marTop w:val="0"/>
      <w:marBottom w:val="0"/>
      <w:divBdr>
        <w:top w:val="none" w:sz="0" w:space="0" w:color="auto"/>
        <w:left w:val="none" w:sz="0" w:space="0" w:color="auto"/>
        <w:bottom w:val="none" w:sz="0" w:space="0" w:color="auto"/>
        <w:right w:val="none" w:sz="0" w:space="0" w:color="auto"/>
      </w:divBdr>
      <w:divsChild>
        <w:div w:id="1772973820">
          <w:marLeft w:val="0"/>
          <w:marRight w:val="0"/>
          <w:marTop w:val="0"/>
          <w:marBottom w:val="0"/>
          <w:divBdr>
            <w:top w:val="none" w:sz="0" w:space="0" w:color="auto"/>
            <w:left w:val="none" w:sz="0" w:space="0" w:color="auto"/>
            <w:bottom w:val="none" w:sz="0" w:space="0" w:color="auto"/>
            <w:right w:val="none" w:sz="0" w:space="0" w:color="auto"/>
          </w:divBdr>
        </w:div>
        <w:div w:id="2125494566">
          <w:marLeft w:val="0"/>
          <w:marRight w:val="0"/>
          <w:marTop w:val="0"/>
          <w:marBottom w:val="0"/>
          <w:divBdr>
            <w:top w:val="none" w:sz="0" w:space="0" w:color="auto"/>
            <w:left w:val="none" w:sz="0" w:space="0" w:color="auto"/>
            <w:bottom w:val="none" w:sz="0" w:space="0" w:color="auto"/>
            <w:right w:val="none" w:sz="0" w:space="0" w:color="auto"/>
          </w:divBdr>
          <w:divsChild>
            <w:div w:id="1612740459">
              <w:marLeft w:val="0"/>
              <w:marRight w:val="0"/>
              <w:marTop w:val="0"/>
              <w:marBottom w:val="0"/>
              <w:divBdr>
                <w:top w:val="none" w:sz="0" w:space="0" w:color="auto"/>
                <w:left w:val="none" w:sz="0" w:space="0" w:color="auto"/>
                <w:bottom w:val="none" w:sz="0" w:space="0" w:color="auto"/>
                <w:right w:val="none" w:sz="0" w:space="0" w:color="auto"/>
              </w:divBdr>
              <w:divsChild>
                <w:div w:id="161212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25956">
          <w:marLeft w:val="0"/>
          <w:marRight w:val="0"/>
          <w:marTop w:val="0"/>
          <w:marBottom w:val="0"/>
          <w:divBdr>
            <w:top w:val="none" w:sz="0" w:space="0" w:color="auto"/>
            <w:left w:val="none" w:sz="0" w:space="0" w:color="auto"/>
            <w:bottom w:val="none" w:sz="0" w:space="0" w:color="auto"/>
            <w:right w:val="none" w:sz="0" w:space="0" w:color="auto"/>
          </w:divBdr>
          <w:divsChild>
            <w:div w:id="1212494997">
              <w:marLeft w:val="0"/>
              <w:marRight w:val="0"/>
              <w:marTop w:val="0"/>
              <w:marBottom w:val="0"/>
              <w:divBdr>
                <w:top w:val="none" w:sz="0" w:space="0" w:color="auto"/>
                <w:left w:val="none" w:sz="0" w:space="0" w:color="auto"/>
                <w:bottom w:val="none" w:sz="0" w:space="0" w:color="auto"/>
                <w:right w:val="none" w:sz="0" w:space="0" w:color="auto"/>
              </w:divBdr>
            </w:div>
          </w:divsChild>
        </w:div>
        <w:div w:id="171722342">
          <w:marLeft w:val="0"/>
          <w:marRight w:val="0"/>
          <w:marTop w:val="0"/>
          <w:marBottom w:val="0"/>
          <w:divBdr>
            <w:top w:val="none" w:sz="0" w:space="0" w:color="auto"/>
            <w:left w:val="none" w:sz="0" w:space="0" w:color="auto"/>
            <w:bottom w:val="none" w:sz="0" w:space="0" w:color="auto"/>
            <w:right w:val="none" w:sz="0" w:space="0" w:color="auto"/>
          </w:divBdr>
          <w:divsChild>
            <w:div w:id="2135949365">
              <w:marLeft w:val="0"/>
              <w:marRight w:val="0"/>
              <w:marTop w:val="0"/>
              <w:marBottom w:val="0"/>
              <w:divBdr>
                <w:top w:val="none" w:sz="0" w:space="0" w:color="auto"/>
                <w:left w:val="none" w:sz="0" w:space="0" w:color="auto"/>
                <w:bottom w:val="none" w:sz="0" w:space="0" w:color="auto"/>
                <w:right w:val="none" w:sz="0" w:space="0" w:color="auto"/>
              </w:divBdr>
              <w:divsChild>
                <w:div w:id="64431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gif"/><Relationship Id="rId18" Type="http://schemas.openxmlformats.org/officeDocument/2006/relationships/diagramData" Target="diagrams/data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F062BA-14AB-436C-B2EC-170E97ACD25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32DFC8FE-882D-445E-8074-65C19B290A74}">
      <dgm:prSet phldrT="[Κείμενο]"/>
      <dgm:spPr/>
      <dgm:t>
        <a:bodyPr/>
        <a:lstStyle/>
        <a:p>
          <a:r>
            <a:rPr lang="el-GR"/>
            <a:t>Τασία</a:t>
          </a:r>
          <a:endParaRPr lang="en-US"/>
        </a:p>
      </dgm:t>
    </dgm:pt>
    <dgm:pt modelId="{4DE2120B-45C4-43E5-A051-6735ECF28E5C}" type="parTrans" cxnId="{25D02692-61D4-4B39-8647-1579192356C6}">
      <dgm:prSet/>
      <dgm:spPr/>
      <dgm:t>
        <a:bodyPr/>
        <a:lstStyle/>
        <a:p>
          <a:endParaRPr lang="en-US"/>
        </a:p>
      </dgm:t>
    </dgm:pt>
    <dgm:pt modelId="{BC0D26C7-E929-4F81-9BC7-16DA8592CDA0}" type="sibTrans" cxnId="{25D02692-61D4-4B39-8647-1579192356C6}">
      <dgm:prSet/>
      <dgm:spPr/>
      <dgm:t>
        <a:bodyPr/>
        <a:lstStyle/>
        <a:p>
          <a:endParaRPr lang="en-US"/>
        </a:p>
      </dgm:t>
    </dgm:pt>
    <dgm:pt modelId="{1E561763-E1F7-43A0-A250-9B5AB9F9BC21}" type="asst">
      <dgm:prSet phldrT="[Κείμενο]"/>
      <dgm:spPr/>
      <dgm:t>
        <a:bodyPr/>
        <a:lstStyle/>
        <a:p>
          <a:r>
            <a:rPr lang="el-GR"/>
            <a:t>Παναγιώτης </a:t>
          </a:r>
          <a:endParaRPr lang="en-US"/>
        </a:p>
      </dgm:t>
    </dgm:pt>
    <dgm:pt modelId="{C412E8CA-604C-4375-A361-C3A51345842C}" type="parTrans" cxnId="{16611867-E361-4615-BD2C-5C28919188D3}">
      <dgm:prSet/>
      <dgm:spPr/>
      <dgm:t>
        <a:bodyPr/>
        <a:lstStyle/>
        <a:p>
          <a:endParaRPr lang="en-US"/>
        </a:p>
      </dgm:t>
    </dgm:pt>
    <dgm:pt modelId="{6206FCE4-86F1-4BE1-8A7B-500E6433D3DA}" type="sibTrans" cxnId="{16611867-E361-4615-BD2C-5C28919188D3}">
      <dgm:prSet/>
      <dgm:spPr/>
      <dgm:t>
        <a:bodyPr/>
        <a:lstStyle/>
        <a:p>
          <a:endParaRPr lang="en-US"/>
        </a:p>
      </dgm:t>
    </dgm:pt>
    <dgm:pt modelId="{B9EADA79-0A67-44FC-8753-105CB5448943}">
      <dgm:prSet phldrT="[Κείμενο]"/>
      <dgm:spPr/>
      <dgm:t>
        <a:bodyPr/>
        <a:lstStyle/>
        <a:p>
          <a:r>
            <a:rPr lang="el-GR"/>
            <a:t>Ιωάννα </a:t>
          </a:r>
          <a:endParaRPr lang="en-US"/>
        </a:p>
      </dgm:t>
    </dgm:pt>
    <dgm:pt modelId="{B0A1C067-F1E3-4898-822B-EC80F3C63653}" type="parTrans" cxnId="{EF7F1237-6A3A-4F0C-802E-0C2F01EB2A16}">
      <dgm:prSet/>
      <dgm:spPr/>
      <dgm:t>
        <a:bodyPr/>
        <a:lstStyle/>
        <a:p>
          <a:endParaRPr lang="en-US"/>
        </a:p>
      </dgm:t>
    </dgm:pt>
    <dgm:pt modelId="{9122638B-BD9A-444B-BF49-EE09B3646A36}" type="sibTrans" cxnId="{EF7F1237-6A3A-4F0C-802E-0C2F01EB2A16}">
      <dgm:prSet/>
      <dgm:spPr/>
      <dgm:t>
        <a:bodyPr/>
        <a:lstStyle/>
        <a:p>
          <a:endParaRPr lang="en-US"/>
        </a:p>
      </dgm:t>
    </dgm:pt>
    <dgm:pt modelId="{9353AFC9-B5BF-4692-89FA-93A0FD2FFF66}">
      <dgm:prSet phldrT="[Κείμενο]"/>
      <dgm:spPr/>
      <dgm:t>
        <a:bodyPr/>
        <a:lstStyle/>
        <a:p>
          <a:r>
            <a:rPr lang="el-GR"/>
            <a:t>Γιώργος</a:t>
          </a:r>
          <a:endParaRPr lang="en-US"/>
        </a:p>
      </dgm:t>
    </dgm:pt>
    <dgm:pt modelId="{F13C6EB3-4508-4A09-8FE6-66D4940A7C2A}" type="parTrans" cxnId="{85E0F9FF-924A-4993-AFAF-47C060362A82}">
      <dgm:prSet/>
      <dgm:spPr/>
      <dgm:t>
        <a:bodyPr/>
        <a:lstStyle/>
        <a:p>
          <a:endParaRPr lang="en-US"/>
        </a:p>
      </dgm:t>
    </dgm:pt>
    <dgm:pt modelId="{FDF9BDAC-1F50-40EF-B399-D742C1174529}" type="sibTrans" cxnId="{85E0F9FF-924A-4993-AFAF-47C060362A82}">
      <dgm:prSet/>
      <dgm:spPr/>
      <dgm:t>
        <a:bodyPr/>
        <a:lstStyle/>
        <a:p>
          <a:endParaRPr lang="en-US"/>
        </a:p>
      </dgm:t>
    </dgm:pt>
    <dgm:pt modelId="{AE6F2C50-7B08-49D6-8C1B-58831D622BB1}">
      <dgm:prSet phldrT="[Κείμενο]"/>
      <dgm:spPr/>
      <dgm:t>
        <a:bodyPr/>
        <a:lstStyle/>
        <a:p>
          <a:r>
            <a:rPr lang="el-GR"/>
            <a:t>Σωτήρης </a:t>
          </a:r>
          <a:endParaRPr lang="en-US"/>
        </a:p>
      </dgm:t>
    </dgm:pt>
    <dgm:pt modelId="{0EC5BDBE-F68F-47F1-9523-85F4122E88BC}" type="parTrans" cxnId="{57A30F0C-C355-43F9-A186-2B56ABBD305C}">
      <dgm:prSet/>
      <dgm:spPr/>
      <dgm:t>
        <a:bodyPr/>
        <a:lstStyle/>
        <a:p>
          <a:endParaRPr lang="en-US"/>
        </a:p>
      </dgm:t>
    </dgm:pt>
    <dgm:pt modelId="{D62BCD31-AD4A-4BD6-8E9F-F957C97EB6C4}" type="sibTrans" cxnId="{57A30F0C-C355-43F9-A186-2B56ABBD305C}">
      <dgm:prSet/>
      <dgm:spPr/>
      <dgm:t>
        <a:bodyPr/>
        <a:lstStyle/>
        <a:p>
          <a:endParaRPr lang="en-US"/>
        </a:p>
      </dgm:t>
    </dgm:pt>
    <dgm:pt modelId="{263C19B1-2B0B-47B8-A3E1-1EF3A2ECB70A}">
      <dgm:prSet/>
      <dgm:spPr/>
      <dgm:t>
        <a:bodyPr/>
        <a:lstStyle/>
        <a:p>
          <a:r>
            <a:rPr lang="el-GR"/>
            <a:t>Θέμης</a:t>
          </a:r>
          <a:endParaRPr lang="en-US"/>
        </a:p>
      </dgm:t>
    </dgm:pt>
    <dgm:pt modelId="{E6ABB31D-1516-48C7-8172-4C80FE6D9BE4}" type="parTrans" cxnId="{73B6FEEA-A42A-4D5B-9334-BBCAF0FAA2F8}">
      <dgm:prSet/>
      <dgm:spPr/>
      <dgm:t>
        <a:bodyPr/>
        <a:lstStyle/>
        <a:p>
          <a:endParaRPr lang="en-US"/>
        </a:p>
      </dgm:t>
    </dgm:pt>
    <dgm:pt modelId="{77C6C416-C416-4235-8124-5F32014DE8AE}" type="sibTrans" cxnId="{73B6FEEA-A42A-4D5B-9334-BBCAF0FAA2F8}">
      <dgm:prSet/>
      <dgm:spPr/>
      <dgm:t>
        <a:bodyPr/>
        <a:lstStyle/>
        <a:p>
          <a:endParaRPr lang="en-US"/>
        </a:p>
      </dgm:t>
    </dgm:pt>
    <dgm:pt modelId="{1C89B3A6-9F09-4914-A5EC-C137F624ABED}" type="pres">
      <dgm:prSet presAssocID="{D6F062BA-14AB-436C-B2EC-170E97ACD25C}" presName="hierChild1" presStyleCnt="0">
        <dgm:presLayoutVars>
          <dgm:orgChart val="1"/>
          <dgm:chPref val="1"/>
          <dgm:dir/>
          <dgm:animOne val="branch"/>
          <dgm:animLvl val="lvl"/>
          <dgm:resizeHandles/>
        </dgm:presLayoutVars>
      </dgm:prSet>
      <dgm:spPr/>
    </dgm:pt>
    <dgm:pt modelId="{4614D3BE-FE7B-4761-A1BE-D7DC99E8B21C}" type="pres">
      <dgm:prSet presAssocID="{32DFC8FE-882D-445E-8074-65C19B290A74}" presName="hierRoot1" presStyleCnt="0">
        <dgm:presLayoutVars>
          <dgm:hierBranch val="init"/>
        </dgm:presLayoutVars>
      </dgm:prSet>
      <dgm:spPr/>
    </dgm:pt>
    <dgm:pt modelId="{70504165-B60F-4C58-A4E5-CCBB3284194F}" type="pres">
      <dgm:prSet presAssocID="{32DFC8FE-882D-445E-8074-65C19B290A74}" presName="rootComposite1" presStyleCnt="0"/>
      <dgm:spPr/>
    </dgm:pt>
    <dgm:pt modelId="{1F0D7C99-A675-4899-9D1E-36444BEA6971}" type="pres">
      <dgm:prSet presAssocID="{32DFC8FE-882D-445E-8074-65C19B290A74}" presName="rootText1" presStyleLbl="node0" presStyleIdx="0" presStyleCnt="1" custLinFactY="27665" custLinFactNeighborX="51387" custLinFactNeighborY="100000">
        <dgm:presLayoutVars>
          <dgm:chPref val="3"/>
        </dgm:presLayoutVars>
      </dgm:prSet>
      <dgm:spPr/>
      <dgm:t>
        <a:bodyPr/>
        <a:lstStyle/>
        <a:p>
          <a:endParaRPr lang="en-US"/>
        </a:p>
      </dgm:t>
    </dgm:pt>
    <dgm:pt modelId="{7EAEA2E2-2F24-4477-B334-0FD0366E1259}" type="pres">
      <dgm:prSet presAssocID="{32DFC8FE-882D-445E-8074-65C19B290A74}" presName="rootConnector1" presStyleLbl="node1" presStyleIdx="0" presStyleCnt="0"/>
      <dgm:spPr/>
    </dgm:pt>
    <dgm:pt modelId="{25E0B5A3-2403-4097-B168-09EF1D0E73B4}" type="pres">
      <dgm:prSet presAssocID="{32DFC8FE-882D-445E-8074-65C19B290A74}" presName="hierChild2" presStyleCnt="0"/>
      <dgm:spPr/>
    </dgm:pt>
    <dgm:pt modelId="{14DDBF00-002E-4CF3-BF23-B4FB2B097AB0}" type="pres">
      <dgm:prSet presAssocID="{B0A1C067-F1E3-4898-822B-EC80F3C63653}" presName="Name37" presStyleLbl="parChTrans1D2" presStyleIdx="0" presStyleCnt="5"/>
      <dgm:spPr/>
    </dgm:pt>
    <dgm:pt modelId="{89B9F359-25B6-4ADE-B41C-880B9253F316}" type="pres">
      <dgm:prSet presAssocID="{B9EADA79-0A67-44FC-8753-105CB5448943}" presName="hierRoot2" presStyleCnt="0">
        <dgm:presLayoutVars>
          <dgm:hierBranch val="init"/>
        </dgm:presLayoutVars>
      </dgm:prSet>
      <dgm:spPr/>
    </dgm:pt>
    <dgm:pt modelId="{0A4614C1-CC0E-4625-BE5D-F999DC398216}" type="pres">
      <dgm:prSet presAssocID="{B9EADA79-0A67-44FC-8753-105CB5448943}" presName="rootComposite" presStyleCnt="0"/>
      <dgm:spPr/>
    </dgm:pt>
    <dgm:pt modelId="{654AF25B-3AB6-46AC-B0F6-94936A23013F}" type="pres">
      <dgm:prSet presAssocID="{B9EADA79-0A67-44FC-8753-105CB5448943}" presName="rootText" presStyleLbl="node2" presStyleIdx="0" presStyleCnt="4">
        <dgm:presLayoutVars>
          <dgm:chPref val="3"/>
        </dgm:presLayoutVars>
      </dgm:prSet>
      <dgm:spPr/>
    </dgm:pt>
    <dgm:pt modelId="{753430B1-C959-446D-8861-2CFA837EBDAB}" type="pres">
      <dgm:prSet presAssocID="{B9EADA79-0A67-44FC-8753-105CB5448943}" presName="rootConnector" presStyleLbl="node2" presStyleIdx="0" presStyleCnt="4"/>
      <dgm:spPr/>
    </dgm:pt>
    <dgm:pt modelId="{55620345-0F4E-4AE5-AE6A-04097D827F87}" type="pres">
      <dgm:prSet presAssocID="{B9EADA79-0A67-44FC-8753-105CB5448943}" presName="hierChild4" presStyleCnt="0"/>
      <dgm:spPr/>
    </dgm:pt>
    <dgm:pt modelId="{BA0CF8ED-7C0C-4A42-9366-0608DA502171}" type="pres">
      <dgm:prSet presAssocID="{B9EADA79-0A67-44FC-8753-105CB5448943}" presName="hierChild5" presStyleCnt="0"/>
      <dgm:spPr/>
    </dgm:pt>
    <dgm:pt modelId="{05AB9BD4-B407-430E-9256-828089C8959B}" type="pres">
      <dgm:prSet presAssocID="{F13C6EB3-4508-4A09-8FE6-66D4940A7C2A}" presName="Name37" presStyleLbl="parChTrans1D2" presStyleIdx="1" presStyleCnt="5"/>
      <dgm:spPr/>
    </dgm:pt>
    <dgm:pt modelId="{82F67FEE-D6C7-4EC0-B88C-0D8FC6E07D5E}" type="pres">
      <dgm:prSet presAssocID="{9353AFC9-B5BF-4692-89FA-93A0FD2FFF66}" presName="hierRoot2" presStyleCnt="0">
        <dgm:presLayoutVars>
          <dgm:hierBranch val="init"/>
        </dgm:presLayoutVars>
      </dgm:prSet>
      <dgm:spPr/>
    </dgm:pt>
    <dgm:pt modelId="{CFAA1E36-2FF7-4E9C-AEB3-0F5256F8C74A}" type="pres">
      <dgm:prSet presAssocID="{9353AFC9-B5BF-4692-89FA-93A0FD2FFF66}" presName="rootComposite" presStyleCnt="0"/>
      <dgm:spPr/>
    </dgm:pt>
    <dgm:pt modelId="{16D37E27-40F1-4E46-8607-A7C6CEA87FEE}" type="pres">
      <dgm:prSet presAssocID="{9353AFC9-B5BF-4692-89FA-93A0FD2FFF66}" presName="rootText" presStyleLbl="node2" presStyleIdx="1" presStyleCnt="4">
        <dgm:presLayoutVars>
          <dgm:chPref val="3"/>
        </dgm:presLayoutVars>
      </dgm:prSet>
      <dgm:spPr/>
    </dgm:pt>
    <dgm:pt modelId="{656A6A79-C09C-4D91-83CC-2A7C4BA62F82}" type="pres">
      <dgm:prSet presAssocID="{9353AFC9-B5BF-4692-89FA-93A0FD2FFF66}" presName="rootConnector" presStyleLbl="node2" presStyleIdx="1" presStyleCnt="4"/>
      <dgm:spPr/>
    </dgm:pt>
    <dgm:pt modelId="{6E12191B-1616-451B-A5BC-4B0E0E105DBF}" type="pres">
      <dgm:prSet presAssocID="{9353AFC9-B5BF-4692-89FA-93A0FD2FFF66}" presName="hierChild4" presStyleCnt="0"/>
      <dgm:spPr/>
    </dgm:pt>
    <dgm:pt modelId="{51938CDD-2813-4FCE-BC13-658266D988F8}" type="pres">
      <dgm:prSet presAssocID="{9353AFC9-B5BF-4692-89FA-93A0FD2FFF66}" presName="hierChild5" presStyleCnt="0"/>
      <dgm:spPr/>
    </dgm:pt>
    <dgm:pt modelId="{4651811B-6919-4B54-B895-9764A4F533F4}" type="pres">
      <dgm:prSet presAssocID="{0EC5BDBE-F68F-47F1-9523-85F4122E88BC}" presName="Name37" presStyleLbl="parChTrans1D2" presStyleIdx="2" presStyleCnt="5"/>
      <dgm:spPr/>
    </dgm:pt>
    <dgm:pt modelId="{120F5BA5-16AF-4ACB-9E8E-A989465E4F1F}" type="pres">
      <dgm:prSet presAssocID="{AE6F2C50-7B08-49D6-8C1B-58831D622BB1}" presName="hierRoot2" presStyleCnt="0">
        <dgm:presLayoutVars>
          <dgm:hierBranch val="init"/>
        </dgm:presLayoutVars>
      </dgm:prSet>
      <dgm:spPr/>
    </dgm:pt>
    <dgm:pt modelId="{878E4D74-1D9D-4AB3-906B-19727B216969}" type="pres">
      <dgm:prSet presAssocID="{AE6F2C50-7B08-49D6-8C1B-58831D622BB1}" presName="rootComposite" presStyleCnt="0"/>
      <dgm:spPr/>
    </dgm:pt>
    <dgm:pt modelId="{1D7C7D69-D39F-4545-ADBA-CD4BE361DF36}" type="pres">
      <dgm:prSet presAssocID="{AE6F2C50-7B08-49D6-8C1B-58831D622BB1}" presName="rootText" presStyleLbl="node2" presStyleIdx="2" presStyleCnt="4">
        <dgm:presLayoutVars>
          <dgm:chPref val="3"/>
        </dgm:presLayoutVars>
      </dgm:prSet>
      <dgm:spPr/>
    </dgm:pt>
    <dgm:pt modelId="{8901FCDC-AC7E-4D1A-A5E3-FFAFF74D1C43}" type="pres">
      <dgm:prSet presAssocID="{AE6F2C50-7B08-49D6-8C1B-58831D622BB1}" presName="rootConnector" presStyleLbl="node2" presStyleIdx="2" presStyleCnt="4"/>
      <dgm:spPr/>
    </dgm:pt>
    <dgm:pt modelId="{3F2895A4-7759-426C-854F-8022661D9CFF}" type="pres">
      <dgm:prSet presAssocID="{AE6F2C50-7B08-49D6-8C1B-58831D622BB1}" presName="hierChild4" presStyleCnt="0"/>
      <dgm:spPr/>
    </dgm:pt>
    <dgm:pt modelId="{FF4DD645-6516-467C-948F-3561FAC7C85F}" type="pres">
      <dgm:prSet presAssocID="{AE6F2C50-7B08-49D6-8C1B-58831D622BB1}" presName="hierChild5" presStyleCnt="0"/>
      <dgm:spPr/>
    </dgm:pt>
    <dgm:pt modelId="{182EB850-8F67-4D78-A974-4C8F0DA5CE57}" type="pres">
      <dgm:prSet presAssocID="{E6ABB31D-1516-48C7-8172-4C80FE6D9BE4}" presName="Name37" presStyleLbl="parChTrans1D2" presStyleIdx="3" presStyleCnt="5"/>
      <dgm:spPr/>
    </dgm:pt>
    <dgm:pt modelId="{87EA22D1-BB64-4AC3-9A24-6BB22B35C826}" type="pres">
      <dgm:prSet presAssocID="{263C19B1-2B0B-47B8-A3E1-1EF3A2ECB70A}" presName="hierRoot2" presStyleCnt="0">
        <dgm:presLayoutVars>
          <dgm:hierBranch val="init"/>
        </dgm:presLayoutVars>
      </dgm:prSet>
      <dgm:spPr/>
    </dgm:pt>
    <dgm:pt modelId="{14B825E1-2ADF-4F05-8133-AE9326D356D3}" type="pres">
      <dgm:prSet presAssocID="{263C19B1-2B0B-47B8-A3E1-1EF3A2ECB70A}" presName="rootComposite" presStyleCnt="0"/>
      <dgm:spPr/>
    </dgm:pt>
    <dgm:pt modelId="{C9307A09-904E-4993-9F9B-D14D8F03CC76}" type="pres">
      <dgm:prSet presAssocID="{263C19B1-2B0B-47B8-A3E1-1EF3A2ECB70A}" presName="rootText" presStyleLbl="node2" presStyleIdx="3" presStyleCnt="4">
        <dgm:presLayoutVars>
          <dgm:chPref val="3"/>
        </dgm:presLayoutVars>
      </dgm:prSet>
      <dgm:spPr/>
      <dgm:t>
        <a:bodyPr/>
        <a:lstStyle/>
        <a:p>
          <a:endParaRPr lang="en-US"/>
        </a:p>
      </dgm:t>
    </dgm:pt>
    <dgm:pt modelId="{C905738A-4C66-46A7-AA6D-3E8EDA48987F}" type="pres">
      <dgm:prSet presAssocID="{263C19B1-2B0B-47B8-A3E1-1EF3A2ECB70A}" presName="rootConnector" presStyleLbl="node2" presStyleIdx="3" presStyleCnt="4"/>
      <dgm:spPr/>
    </dgm:pt>
    <dgm:pt modelId="{6FBFCEBE-7972-4E1B-94D6-55C47B67FAFE}" type="pres">
      <dgm:prSet presAssocID="{263C19B1-2B0B-47B8-A3E1-1EF3A2ECB70A}" presName="hierChild4" presStyleCnt="0"/>
      <dgm:spPr/>
    </dgm:pt>
    <dgm:pt modelId="{B04CEFBB-53FD-4E87-BEDE-9BCD74EA4A0D}" type="pres">
      <dgm:prSet presAssocID="{263C19B1-2B0B-47B8-A3E1-1EF3A2ECB70A}" presName="hierChild5" presStyleCnt="0"/>
      <dgm:spPr/>
    </dgm:pt>
    <dgm:pt modelId="{A799FC9C-DC67-4EAE-8452-55A6EEAF485D}" type="pres">
      <dgm:prSet presAssocID="{32DFC8FE-882D-445E-8074-65C19B290A74}" presName="hierChild3" presStyleCnt="0"/>
      <dgm:spPr/>
    </dgm:pt>
    <dgm:pt modelId="{925DEFCD-6E4B-4016-81A3-F6D3F408F641}" type="pres">
      <dgm:prSet presAssocID="{C412E8CA-604C-4375-A361-C3A51345842C}" presName="Name111" presStyleLbl="parChTrans1D2" presStyleIdx="4" presStyleCnt="5"/>
      <dgm:spPr/>
    </dgm:pt>
    <dgm:pt modelId="{5A5CD07D-D2B7-40E2-A5A9-62FFD66465BE}" type="pres">
      <dgm:prSet presAssocID="{1E561763-E1F7-43A0-A250-9B5AB9F9BC21}" presName="hierRoot3" presStyleCnt="0">
        <dgm:presLayoutVars>
          <dgm:hierBranch val="init"/>
        </dgm:presLayoutVars>
      </dgm:prSet>
      <dgm:spPr/>
    </dgm:pt>
    <dgm:pt modelId="{CF540210-39B8-4F77-AD7B-9957E4F3AA29}" type="pres">
      <dgm:prSet presAssocID="{1E561763-E1F7-43A0-A250-9B5AB9F9BC21}" presName="rootComposite3" presStyleCnt="0"/>
      <dgm:spPr/>
    </dgm:pt>
    <dgm:pt modelId="{8A06AFE0-8504-474D-A06F-4DD15EE71095}" type="pres">
      <dgm:prSet presAssocID="{1E561763-E1F7-43A0-A250-9B5AB9F9BC21}" presName="rootText3" presStyleLbl="asst1" presStyleIdx="0" presStyleCnt="1">
        <dgm:presLayoutVars>
          <dgm:chPref val="3"/>
        </dgm:presLayoutVars>
      </dgm:prSet>
      <dgm:spPr/>
    </dgm:pt>
    <dgm:pt modelId="{91D556B4-9A01-46EF-93F6-2CBB0370F860}" type="pres">
      <dgm:prSet presAssocID="{1E561763-E1F7-43A0-A250-9B5AB9F9BC21}" presName="rootConnector3" presStyleLbl="asst1" presStyleIdx="0" presStyleCnt="1"/>
      <dgm:spPr/>
    </dgm:pt>
    <dgm:pt modelId="{4FEBDC11-6645-4F1C-A49B-657133528FCD}" type="pres">
      <dgm:prSet presAssocID="{1E561763-E1F7-43A0-A250-9B5AB9F9BC21}" presName="hierChild6" presStyleCnt="0"/>
      <dgm:spPr/>
    </dgm:pt>
    <dgm:pt modelId="{702F6585-302D-4ED8-AA52-9AE553762FFB}" type="pres">
      <dgm:prSet presAssocID="{1E561763-E1F7-43A0-A250-9B5AB9F9BC21}" presName="hierChild7" presStyleCnt="0"/>
      <dgm:spPr/>
    </dgm:pt>
  </dgm:ptLst>
  <dgm:cxnLst>
    <dgm:cxn modelId="{EF7F1237-6A3A-4F0C-802E-0C2F01EB2A16}" srcId="{32DFC8FE-882D-445E-8074-65C19B290A74}" destId="{B9EADA79-0A67-44FC-8753-105CB5448943}" srcOrd="1" destOrd="0" parTransId="{B0A1C067-F1E3-4898-822B-EC80F3C63653}" sibTransId="{9122638B-BD9A-444B-BF49-EE09B3646A36}"/>
    <dgm:cxn modelId="{C94CA136-18F4-4FD6-8A91-001D4227F690}" type="presOf" srcId="{AE6F2C50-7B08-49D6-8C1B-58831D622BB1}" destId="{8901FCDC-AC7E-4D1A-A5E3-FFAFF74D1C43}" srcOrd="1" destOrd="0" presId="urn:microsoft.com/office/officeart/2005/8/layout/orgChart1"/>
    <dgm:cxn modelId="{1667A446-4B56-47FA-9D28-F02C55B0D6E9}" type="presOf" srcId="{32DFC8FE-882D-445E-8074-65C19B290A74}" destId="{1F0D7C99-A675-4899-9D1E-36444BEA6971}" srcOrd="0" destOrd="0" presId="urn:microsoft.com/office/officeart/2005/8/layout/orgChart1"/>
    <dgm:cxn modelId="{85E0F9FF-924A-4993-AFAF-47C060362A82}" srcId="{32DFC8FE-882D-445E-8074-65C19B290A74}" destId="{9353AFC9-B5BF-4692-89FA-93A0FD2FFF66}" srcOrd="2" destOrd="0" parTransId="{F13C6EB3-4508-4A09-8FE6-66D4940A7C2A}" sibTransId="{FDF9BDAC-1F50-40EF-B399-D742C1174529}"/>
    <dgm:cxn modelId="{993F5198-2CCC-4CB5-A1A6-1397867CB15C}" type="presOf" srcId="{B0A1C067-F1E3-4898-822B-EC80F3C63653}" destId="{14DDBF00-002E-4CF3-BF23-B4FB2B097AB0}" srcOrd="0" destOrd="0" presId="urn:microsoft.com/office/officeart/2005/8/layout/orgChart1"/>
    <dgm:cxn modelId="{57A30F0C-C355-43F9-A186-2B56ABBD305C}" srcId="{32DFC8FE-882D-445E-8074-65C19B290A74}" destId="{AE6F2C50-7B08-49D6-8C1B-58831D622BB1}" srcOrd="3" destOrd="0" parTransId="{0EC5BDBE-F68F-47F1-9523-85F4122E88BC}" sibTransId="{D62BCD31-AD4A-4BD6-8E9F-F957C97EB6C4}"/>
    <dgm:cxn modelId="{679C4BCC-FCB7-47E4-B466-3E6628BE8C2B}" type="presOf" srcId="{9353AFC9-B5BF-4692-89FA-93A0FD2FFF66}" destId="{16D37E27-40F1-4E46-8607-A7C6CEA87FEE}" srcOrd="0" destOrd="0" presId="urn:microsoft.com/office/officeart/2005/8/layout/orgChart1"/>
    <dgm:cxn modelId="{F6FB7D91-F657-4B6D-BE5D-ADDFACC20FC0}" type="presOf" srcId="{1E561763-E1F7-43A0-A250-9B5AB9F9BC21}" destId="{8A06AFE0-8504-474D-A06F-4DD15EE71095}" srcOrd="0" destOrd="0" presId="urn:microsoft.com/office/officeart/2005/8/layout/orgChart1"/>
    <dgm:cxn modelId="{3C3B05F6-D54D-4D20-8B82-AC2AE098A88D}" type="presOf" srcId="{32DFC8FE-882D-445E-8074-65C19B290A74}" destId="{7EAEA2E2-2F24-4477-B334-0FD0366E1259}" srcOrd="1" destOrd="0" presId="urn:microsoft.com/office/officeart/2005/8/layout/orgChart1"/>
    <dgm:cxn modelId="{0E46B56E-93AF-4F69-83FD-0EF101D2AD5C}" type="presOf" srcId="{AE6F2C50-7B08-49D6-8C1B-58831D622BB1}" destId="{1D7C7D69-D39F-4545-ADBA-CD4BE361DF36}" srcOrd="0" destOrd="0" presId="urn:microsoft.com/office/officeart/2005/8/layout/orgChart1"/>
    <dgm:cxn modelId="{9E8B593A-6288-46FE-81D9-09EE8FC7930F}" type="presOf" srcId="{D6F062BA-14AB-436C-B2EC-170E97ACD25C}" destId="{1C89B3A6-9F09-4914-A5EC-C137F624ABED}" srcOrd="0" destOrd="0" presId="urn:microsoft.com/office/officeart/2005/8/layout/orgChart1"/>
    <dgm:cxn modelId="{73B6FEEA-A42A-4D5B-9334-BBCAF0FAA2F8}" srcId="{32DFC8FE-882D-445E-8074-65C19B290A74}" destId="{263C19B1-2B0B-47B8-A3E1-1EF3A2ECB70A}" srcOrd="4" destOrd="0" parTransId="{E6ABB31D-1516-48C7-8172-4C80FE6D9BE4}" sibTransId="{77C6C416-C416-4235-8124-5F32014DE8AE}"/>
    <dgm:cxn modelId="{A0096A09-25DC-4AED-84CA-AA0C75F3B726}" type="presOf" srcId="{263C19B1-2B0B-47B8-A3E1-1EF3A2ECB70A}" destId="{C9307A09-904E-4993-9F9B-D14D8F03CC76}" srcOrd="0" destOrd="0" presId="urn:microsoft.com/office/officeart/2005/8/layout/orgChart1"/>
    <dgm:cxn modelId="{6799B1E6-A14D-44CC-843A-12ACA778D60D}" type="presOf" srcId="{E6ABB31D-1516-48C7-8172-4C80FE6D9BE4}" destId="{182EB850-8F67-4D78-A974-4C8F0DA5CE57}" srcOrd="0" destOrd="0" presId="urn:microsoft.com/office/officeart/2005/8/layout/orgChart1"/>
    <dgm:cxn modelId="{16611867-E361-4615-BD2C-5C28919188D3}" srcId="{32DFC8FE-882D-445E-8074-65C19B290A74}" destId="{1E561763-E1F7-43A0-A250-9B5AB9F9BC21}" srcOrd="0" destOrd="0" parTransId="{C412E8CA-604C-4375-A361-C3A51345842C}" sibTransId="{6206FCE4-86F1-4BE1-8A7B-500E6433D3DA}"/>
    <dgm:cxn modelId="{02FD9411-46E6-4E3A-B45C-CC1A40F4BEBA}" type="presOf" srcId="{263C19B1-2B0B-47B8-A3E1-1EF3A2ECB70A}" destId="{C905738A-4C66-46A7-AA6D-3E8EDA48987F}" srcOrd="1" destOrd="0" presId="urn:microsoft.com/office/officeart/2005/8/layout/orgChart1"/>
    <dgm:cxn modelId="{7C39763D-C204-461A-A67F-00B29DFE31E4}" type="presOf" srcId="{F13C6EB3-4508-4A09-8FE6-66D4940A7C2A}" destId="{05AB9BD4-B407-430E-9256-828089C8959B}" srcOrd="0" destOrd="0" presId="urn:microsoft.com/office/officeart/2005/8/layout/orgChart1"/>
    <dgm:cxn modelId="{FD990424-8BDA-4F11-87F6-42EDE95DE133}" type="presOf" srcId="{C412E8CA-604C-4375-A361-C3A51345842C}" destId="{925DEFCD-6E4B-4016-81A3-F6D3F408F641}" srcOrd="0" destOrd="0" presId="urn:microsoft.com/office/officeart/2005/8/layout/orgChart1"/>
    <dgm:cxn modelId="{CB07D261-D913-4A9A-B237-3F3049A025CF}" type="presOf" srcId="{B9EADA79-0A67-44FC-8753-105CB5448943}" destId="{753430B1-C959-446D-8861-2CFA837EBDAB}" srcOrd="1" destOrd="0" presId="urn:microsoft.com/office/officeart/2005/8/layout/orgChart1"/>
    <dgm:cxn modelId="{3644B5F9-40EB-4C02-8FDB-34E124C8DD7B}" type="presOf" srcId="{B9EADA79-0A67-44FC-8753-105CB5448943}" destId="{654AF25B-3AB6-46AC-B0F6-94936A23013F}" srcOrd="0" destOrd="0" presId="urn:microsoft.com/office/officeart/2005/8/layout/orgChart1"/>
    <dgm:cxn modelId="{685E285D-FC99-4A1F-B428-9B54F7333984}" type="presOf" srcId="{1E561763-E1F7-43A0-A250-9B5AB9F9BC21}" destId="{91D556B4-9A01-46EF-93F6-2CBB0370F860}" srcOrd="1" destOrd="0" presId="urn:microsoft.com/office/officeart/2005/8/layout/orgChart1"/>
    <dgm:cxn modelId="{25D02692-61D4-4B39-8647-1579192356C6}" srcId="{D6F062BA-14AB-436C-B2EC-170E97ACD25C}" destId="{32DFC8FE-882D-445E-8074-65C19B290A74}" srcOrd="0" destOrd="0" parTransId="{4DE2120B-45C4-43E5-A051-6735ECF28E5C}" sibTransId="{BC0D26C7-E929-4F81-9BC7-16DA8592CDA0}"/>
    <dgm:cxn modelId="{7FB22C24-3348-4B78-9872-59127AD1D3CB}" type="presOf" srcId="{0EC5BDBE-F68F-47F1-9523-85F4122E88BC}" destId="{4651811B-6919-4B54-B895-9764A4F533F4}" srcOrd="0" destOrd="0" presId="urn:microsoft.com/office/officeart/2005/8/layout/orgChart1"/>
    <dgm:cxn modelId="{058D44AC-481C-4859-8423-20DF0CB5AF4B}" type="presOf" srcId="{9353AFC9-B5BF-4692-89FA-93A0FD2FFF66}" destId="{656A6A79-C09C-4D91-83CC-2A7C4BA62F82}" srcOrd="1" destOrd="0" presId="urn:microsoft.com/office/officeart/2005/8/layout/orgChart1"/>
    <dgm:cxn modelId="{C210FA32-3D24-4921-9071-51BE52D66409}" type="presParOf" srcId="{1C89B3A6-9F09-4914-A5EC-C137F624ABED}" destId="{4614D3BE-FE7B-4761-A1BE-D7DC99E8B21C}" srcOrd="0" destOrd="0" presId="urn:microsoft.com/office/officeart/2005/8/layout/orgChart1"/>
    <dgm:cxn modelId="{EC63EF68-2C59-43A0-A6BB-D9CFFF34DC0F}" type="presParOf" srcId="{4614D3BE-FE7B-4761-A1BE-D7DC99E8B21C}" destId="{70504165-B60F-4C58-A4E5-CCBB3284194F}" srcOrd="0" destOrd="0" presId="urn:microsoft.com/office/officeart/2005/8/layout/orgChart1"/>
    <dgm:cxn modelId="{4186ACC1-6639-42E4-869B-A9D848380942}" type="presParOf" srcId="{70504165-B60F-4C58-A4E5-CCBB3284194F}" destId="{1F0D7C99-A675-4899-9D1E-36444BEA6971}" srcOrd="0" destOrd="0" presId="urn:microsoft.com/office/officeart/2005/8/layout/orgChart1"/>
    <dgm:cxn modelId="{0BA07F2B-19D7-4312-8805-BBE7009BACDA}" type="presParOf" srcId="{70504165-B60F-4C58-A4E5-CCBB3284194F}" destId="{7EAEA2E2-2F24-4477-B334-0FD0366E1259}" srcOrd="1" destOrd="0" presId="urn:microsoft.com/office/officeart/2005/8/layout/orgChart1"/>
    <dgm:cxn modelId="{39229C79-7BF8-4ED5-AD50-73F76B1F4C11}" type="presParOf" srcId="{4614D3BE-FE7B-4761-A1BE-D7DC99E8B21C}" destId="{25E0B5A3-2403-4097-B168-09EF1D0E73B4}" srcOrd="1" destOrd="0" presId="urn:microsoft.com/office/officeart/2005/8/layout/orgChart1"/>
    <dgm:cxn modelId="{4875D315-87AF-4287-929F-2638B879CE05}" type="presParOf" srcId="{25E0B5A3-2403-4097-B168-09EF1D0E73B4}" destId="{14DDBF00-002E-4CF3-BF23-B4FB2B097AB0}" srcOrd="0" destOrd="0" presId="urn:microsoft.com/office/officeart/2005/8/layout/orgChart1"/>
    <dgm:cxn modelId="{9BA051A6-A3C7-417D-BDD0-1EB790B8A6D6}" type="presParOf" srcId="{25E0B5A3-2403-4097-B168-09EF1D0E73B4}" destId="{89B9F359-25B6-4ADE-B41C-880B9253F316}" srcOrd="1" destOrd="0" presId="urn:microsoft.com/office/officeart/2005/8/layout/orgChart1"/>
    <dgm:cxn modelId="{4E3EC32F-C0EC-479F-9971-F5027B02D73A}" type="presParOf" srcId="{89B9F359-25B6-4ADE-B41C-880B9253F316}" destId="{0A4614C1-CC0E-4625-BE5D-F999DC398216}" srcOrd="0" destOrd="0" presId="urn:microsoft.com/office/officeart/2005/8/layout/orgChart1"/>
    <dgm:cxn modelId="{84578B1C-4677-45FC-8C23-E62F95EBB299}" type="presParOf" srcId="{0A4614C1-CC0E-4625-BE5D-F999DC398216}" destId="{654AF25B-3AB6-46AC-B0F6-94936A23013F}" srcOrd="0" destOrd="0" presId="urn:microsoft.com/office/officeart/2005/8/layout/orgChart1"/>
    <dgm:cxn modelId="{728A6305-6BAA-48C1-A757-B1CAE0AECB51}" type="presParOf" srcId="{0A4614C1-CC0E-4625-BE5D-F999DC398216}" destId="{753430B1-C959-446D-8861-2CFA837EBDAB}" srcOrd="1" destOrd="0" presId="urn:microsoft.com/office/officeart/2005/8/layout/orgChart1"/>
    <dgm:cxn modelId="{85386991-C6B4-4124-97C5-81BC3F9630C5}" type="presParOf" srcId="{89B9F359-25B6-4ADE-B41C-880B9253F316}" destId="{55620345-0F4E-4AE5-AE6A-04097D827F87}" srcOrd="1" destOrd="0" presId="urn:microsoft.com/office/officeart/2005/8/layout/orgChart1"/>
    <dgm:cxn modelId="{C37375A3-023C-4A5F-99D3-B59DCB5AA595}" type="presParOf" srcId="{89B9F359-25B6-4ADE-B41C-880B9253F316}" destId="{BA0CF8ED-7C0C-4A42-9366-0608DA502171}" srcOrd="2" destOrd="0" presId="urn:microsoft.com/office/officeart/2005/8/layout/orgChart1"/>
    <dgm:cxn modelId="{C4770F77-5715-4A2A-AF09-18A090C0995D}" type="presParOf" srcId="{25E0B5A3-2403-4097-B168-09EF1D0E73B4}" destId="{05AB9BD4-B407-430E-9256-828089C8959B}" srcOrd="2" destOrd="0" presId="urn:microsoft.com/office/officeart/2005/8/layout/orgChart1"/>
    <dgm:cxn modelId="{F9409626-C331-4F9D-9792-83D860D081B2}" type="presParOf" srcId="{25E0B5A3-2403-4097-B168-09EF1D0E73B4}" destId="{82F67FEE-D6C7-4EC0-B88C-0D8FC6E07D5E}" srcOrd="3" destOrd="0" presId="urn:microsoft.com/office/officeart/2005/8/layout/orgChart1"/>
    <dgm:cxn modelId="{75A347AF-320C-43C2-A0AD-796789162EE3}" type="presParOf" srcId="{82F67FEE-D6C7-4EC0-B88C-0D8FC6E07D5E}" destId="{CFAA1E36-2FF7-4E9C-AEB3-0F5256F8C74A}" srcOrd="0" destOrd="0" presId="urn:microsoft.com/office/officeart/2005/8/layout/orgChart1"/>
    <dgm:cxn modelId="{63076492-C97F-44F4-B81C-551FBB671422}" type="presParOf" srcId="{CFAA1E36-2FF7-4E9C-AEB3-0F5256F8C74A}" destId="{16D37E27-40F1-4E46-8607-A7C6CEA87FEE}" srcOrd="0" destOrd="0" presId="urn:microsoft.com/office/officeart/2005/8/layout/orgChart1"/>
    <dgm:cxn modelId="{60AE97C3-FE11-4394-A993-45A096218567}" type="presParOf" srcId="{CFAA1E36-2FF7-4E9C-AEB3-0F5256F8C74A}" destId="{656A6A79-C09C-4D91-83CC-2A7C4BA62F82}" srcOrd="1" destOrd="0" presId="urn:microsoft.com/office/officeart/2005/8/layout/orgChart1"/>
    <dgm:cxn modelId="{CAF74B9D-38BA-46E1-910E-099DBF18CE1F}" type="presParOf" srcId="{82F67FEE-D6C7-4EC0-B88C-0D8FC6E07D5E}" destId="{6E12191B-1616-451B-A5BC-4B0E0E105DBF}" srcOrd="1" destOrd="0" presId="urn:microsoft.com/office/officeart/2005/8/layout/orgChart1"/>
    <dgm:cxn modelId="{C47119D4-233F-40FB-AACA-66D17358D716}" type="presParOf" srcId="{82F67FEE-D6C7-4EC0-B88C-0D8FC6E07D5E}" destId="{51938CDD-2813-4FCE-BC13-658266D988F8}" srcOrd="2" destOrd="0" presId="urn:microsoft.com/office/officeart/2005/8/layout/orgChart1"/>
    <dgm:cxn modelId="{92E9A99F-F55E-4AAE-91D5-932DB363A069}" type="presParOf" srcId="{25E0B5A3-2403-4097-B168-09EF1D0E73B4}" destId="{4651811B-6919-4B54-B895-9764A4F533F4}" srcOrd="4" destOrd="0" presId="urn:microsoft.com/office/officeart/2005/8/layout/orgChart1"/>
    <dgm:cxn modelId="{7F4C98F5-8525-4C1F-9FFD-AA14E898D92F}" type="presParOf" srcId="{25E0B5A3-2403-4097-B168-09EF1D0E73B4}" destId="{120F5BA5-16AF-4ACB-9E8E-A989465E4F1F}" srcOrd="5" destOrd="0" presId="urn:microsoft.com/office/officeart/2005/8/layout/orgChart1"/>
    <dgm:cxn modelId="{F50DC3A1-5AC1-4275-AFA6-F7CCA558F45F}" type="presParOf" srcId="{120F5BA5-16AF-4ACB-9E8E-A989465E4F1F}" destId="{878E4D74-1D9D-4AB3-906B-19727B216969}" srcOrd="0" destOrd="0" presId="urn:microsoft.com/office/officeart/2005/8/layout/orgChart1"/>
    <dgm:cxn modelId="{3A16F5D3-DF2E-4A46-9D60-23FBA695CAB2}" type="presParOf" srcId="{878E4D74-1D9D-4AB3-906B-19727B216969}" destId="{1D7C7D69-D39F-4545-ADBA-CD4BE361DF36}" srcOrd="0" destOrd="0" presId="urn:microsoft.com/office/officeart/2005/8/layout/orgChart1"/>
    <dgm:cxn modelId="{A3978CE1-8FC8-4D5D-ABBB-188BFA97FB1F}" type="presParOf" srcId="{878E4D74-1D9D-4AB3-906B-19727B216969}" destId="{8901FCDC-AC7E-4D1A-A5E3-FFAFF74D1C43}" srcOrd="1" destOrd="0" presId="urn:microsoft.com/office/officeart/2005/8/layout/orgChart1"/>
    <dgm:cxn modelId="{CE6C93EE-A49F-4FC7-9028-97ED29B07305}" type="presParOf" srcId="{120F5BA5-16AF-4ACB-9E8E-A989465E4F1F}" destId="{3F2895A4-7759-426C-854F-8022661D9CFF}" srcOrd="1" destOrd="0" presId="urn:microsoft.com/office/officeart/2005/8/layout/orgChart1"/>
    <dgm:cxn modelId="{95EDEA60-EEEC-46DB-8641-ACF857EB8658}" type="presParOf" srcId="{120F5BA5-16AF-4ACB-9E8E-A989465E4F1F}" destId="{FF4DD645-6516-467C-948F-3561FAC7C85F}" srcOrd="2" destOrd="0" presId="urn:microsoft.com/office/officeart/2005/8/layout/orgChart1"/>
    <dgm:cxn modelId="{48763665-78F2-48B7-BA0B-53BCDB5CAE62}" type="presParOf" srcId="{25E0B5A3-2403-4097-B168-09EF1D0E73B4}" destId="{182EB850-8F67-4D78-A974-4C8F0DA5CE57}" srcOrd="6" destOrd="0" presId="urn:microsoft.com/office/officeart/2005/8/layout/orgChart1"/>
    <dgm:cxn modelId="{88D80819-0BD0-4A26-965F-2B9CB71645B9}" type="presParOf" srcId="{25E0B5A3-2403-4097-B168-09EF1D0E73B4}" destId="{87EA22D1-BB64-4AC3-9A24-6BB22B35C826}" srcOrd="7" destOrd="0" presId="urn:microsoft.com/office/officeart/2005/8/layout/orgChart1"/>
    <dgm:cxn modelId="{42C067EE-ECC9-4046-B226-70068428EC23}" type="presParOf" srcId="{87EA22D1-BB64-4AC3-9A24-6BB22B35C826}" destId="{14B825E1-2ADF-4F05-8133-AE9326D356D3}" srcOrd="0" destOrd="0" presId="urn:microsoft.com/office/officeart/2005/8/layout/orgChart1"/>
    <dgm:cxn modelId="{EEDE838F-F1E9-4BC2-8313-571B9C2ED6DB}" type="presParOf" srcId="{14B825E1-2ADF-4F05-8133-AE9326D356D3}" destId="{C9307A09-904E-4993-9F9B-D14D8F03CC76}" srcOrd="0" destOrd="0" presId="urn:microsoft.com/office/officeart/2005/8/layout/orgChart1"/>
    <dgm:cxn modelId="{A067EE8A-BAFF-4A4A-9E23-703E4B961423}" type="presParOf" srcId="{14B825E1-2ADF-4F05-8133-AE9326D356D3}" destId="{C905738A-4C66-46A7-AA6D-3E8EDA48987F}" srcOrd="1" destOrd="0" presId="urn:microsoft.com/office/officeart/2005/8/layout/orgChart1"/>
    <dgm:cxn modelId="{DA70B3AF-F2BE-4A77-A099-BAF9E0EF43EB}" type="presParOf" srcId="{87EA22D1-BB64-4AC3-9A24-6BB22B35C826}" destId="{6FBFCEBE-7972-4E1B-94D6-55C47B67FAFE}" srcOrd="1" destOrd="0" presId="urn:microsoft.com/office/officeart/2005/8/layout/orgChart1"/>
    <dgm:cxn modelId="{04EC9D87-FC16-407D-A875-38C49ABE6E91}" type="presParOf" srcId="{87EA22D1-BB64-4AC3-9A24-6BB22B35C826}" destId="{B04CEFBB-53FD-4E87-BEDE-9BCD74EA4A0D}" srcOrd="2" destOrd="0" presId="urn:microsoft.com/office/officeart/2005/8/layout/orgChart1"/>
    <dgm:cxn modelId="{2BE8BAE1-FCF0-4259-A8AA-4465484A1DC6}" type="presParOf" srcId="{4614D3BE-FE7B-4761-A1BE-D7DC99E8B21C}" destId="{A799FC9C-DC67-4EAE-8452-55A6EEAF485D}" srcOrd="2" destOrd="0" presId="urn:microsoft.com/office/officeart/2005/8/layout/orgChart1"/>
    <dgm:cxn modelId="{651069EE-2E27-4CF2-9BDD-660DB98A1856}" type="presParOf" srcId="{A799FC9C-DC67-4EAE-8452-55A6EEAF485D}" destId="{925DEFCD-6E4B-4016-81A3-F6D3F408F641}" srcOrd="0" destOrd="0" presId="urn:microsoft.com/office/officeart/2005/8/layout/orgChart1"/>
    <dgm:cxn modelId="{B15BED00-81D6-4310-8250-2FB3C7E10F3F}" type="presParOf" srcId="{A799FC9C-DC67-4EAE-8452-55A6EEAF485D}" destId="{5A5CD07D-D2B7-40E2-A5A9-62FFD66465BE}" srcOrd="1" destOrd="0" presId="urn:microsoft.com/office/officeart/2005/8/layout/orgChart1"/>
    <dgm:cxn modelId="{E5E2FC69-821F-4008-B801-07A4ECAD5D4A}" type="presParOf" srcId="{5A5CD07D-D2B7-40E2-A5A9-62FFD66465BE}" destId="{CF540210-39B8-4F77-AD7B-9957E4F3AA29}" srcOrd="0" destOrd="0" presId="urn:microsoft.com/office/officeart/2005/8/layout/orgChart1"/>
    <dgm:cxn modelId="{25752128-38A4-4995-AF19-31B5E777E820}" type="presParOf" srcId="{CF540210-39B8-4F77-AD7B-9957E4F3AA29}" destId="{8A06AFE0-8504-474D-A06F-4DD15EE71095}" srcOrd="0" destOrd="0" presId="urn:microsoft.com/office/officeart/2005/8/layout/orgChart1"/>
    <dgm:cxn modelId="{1E87669B-A394-4A70-A409-9E40A471682E}" type="presParOf" srcId="{CF540210-39B8-4F77-AD7B-9957E4F3AA29}" destId="{91D556B4-9A01-46EF-93F6-2CBB0370F860}" srcOrd="1" destOrd="0" presId="urn:microsoft.com/office/officeart/2005/8/layout/orgChart1"/>
    <dgm:cxn modelId="{5DECA24D-54A1-40C5-8605-0A2E5327291A}" type="presParOf" srcId="{5A5CD07D-D2B7-40E2-A5A9-62FFD66465BE}" destId="{4FEBDC11-6645-4F1C-A49B-657133528FCD}" srcOrd="1" destOrd="0" presId="urn:microsoft.com/office/officeart/2005/8/layout/orgChart1"/>
    <dgm:cxn modelId="{FCB26D1C-8BF8-42A3-944A-163CA475245B}" type="presParOf" srcId="{5A5CD07D-D2B7-40E2-A5A9-62FFD66465BE}" destId="{702F6585-302D-4ED8-AA52-9AE553762FFB}"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B32532B750480C8387FE82A1A08333"/>
        <w:category>
          <w:name w:val="Γενικά"/>
          <w:gallery w:val="placeholder"/>
        </w:category>
        <w:types>
          <w:type w:val="bbPlcHdr"/>
        </w:types>
        <w:behaviors>
          <w:behavior w:val="content"/>
        </w:behaviors>
        <w:guid w:val="{C217A3C2-A8A1-408E-9FB3-7E501DCA3FFB}"/>
      </w:docPartPr>
      <w:docPartBody>
        <w:p w:rsidR="00000000" w:rsidRDefault="00481EF6" w:rsidP="00481EF6">
          <w:pPr>
            <w:pStyle w:val="F6B32532B750480C8387FE82A1A08333"/>
          </w:pPr>
          <w:r>
            <w:rPr>
              <w:rFonts w:asciiTheme="majorHAnsi" w:eastAsiaTheme="majorEastAsia" w:hAnsiTheme="majorHAnsi" w:cstheme="majorBidi"/>
              <w:sz w:val="72"/>
              <w:szCs w:val="72"/>
              <w:lang w:val="el-GR"/>
            </w:rPr>
            <w:t>[Πληκτρολογήστε τον τίτλο του εγγράφου]</w:t>
          </w:r>
        </w:p>
      </w:docPartBody>
    </w:docPart>
    <w:docPart>
      <w:docPartPr>
        <w:name w:val="D52AF9F65492416BB7449748D9D85040"/>
        <w:category>
          <w:name w:val="Γενικά"/>
          <w:gallery w:val="placeholder"/>
        </w:category>
        <w:types>
          <w:type w:val="bbPlcHdr"/>
        </w:types>
        <w:behaviors>
          <w:behavior w:val="content"/>
        </w:behaviors>
        <w:guid w:val="{813786AE-F605-4ABA-B790-B9829C9A39C9}"/>
      </w:docPartPr>
      <w:docPartBody>
        <w:p w:rsidR="00000000" w:rsidRDefault="00481EF6" w:rsidP="00481EF6">
          <w:pPr>
            <w:pStyle w:val="D52AF9F65492416BB7449748D9D85040"/>
          </w:pPr>
          <w:r>
            <w:rPr>
              <w:rFonts w:asciiTheme="majorHAnsi" w:eastAsiaTheme="majorEastAsia" w:hAnsiTheme="majorHAnsi" w:cstheme="majorBidi"/>
              <w:sz w:val="36"/>
              <w:szCs w:val="36"/>
              <w:lang w:val="el-GR"/>
            </w:rPr>
            <w:t>[Πληκτρολογήστε τον υπότιτλο του εγγράφου]</w:t>
          </w:r>
        </w:p>
      </w:docPartBody>
    </w:docPart>
    <w:docPart>
      <w:docPartPr>
        <w:name w:val="E41BB8E4C6FA4174A683C1E538988104"/>
        <w:category>
          <w:name w:val="Γενικά"/>
          <w:gallery w:val="placeholder"/>
        </w:category>
        <w:types>
          <w:type w:val="bbPlcHdr"/>
        </w:types>
        <w:behaviors>
          <w:behavior w:val="content"/>
        </w:behaviors>
        <w:guid w:val="{9FE54000-71B4-4D21-9D73-E324105F1441}"/>
      </w:docPartPr>
      <w:docPartBody>
        <w:p w:rsidR="00000000" w:rsidRDefault="00481EF6" w:rsidP="00481EF6">
          <w:pPr>
            <w:pStyle w:val="E41BB8E4C6FA4174A683C1E538988104"/>
          </w:pPr>
          <w:r>
            <w:rPr>
              <w:lang w:val="el-GR"/>
            </w:rP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1EF6"/>
    <w:rsid w:val="00295697"/>
    <w:rsid w:val="00481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6B32532B750480C8387FE82A1A08333">
    <w:name w:val="F6B32532B750480C8387FE82A1A08333"/>
    <w:rsid w:val="00481EF6"/>
  </w:style>
  <w:style w:type="paragraph" w:customStyle="1" w:styleId="D52AF9F65492416BB7449748D9D85040">
    <w:name w:val="D52AF9F65492416BB7449748D9D85040"/>
    <w:rsid w:val="00481EF6"/>
  </w:style>
  <w:style w:type="paragraph" w:customStyle="1" w:styleId="CE63C5FC53C7450D809B297761668735">
    <w:name w:val="CE63C5FC53C7450D809B297761668735"/>
    <w:rsid w:val="00481EF6"/>
  </w:style>
  <w:style w:type="paragraph" w:customStyle="1" w:styleId="DB736DC8BA574900A07E5484AFC901F8">
    <w:name w:val="DB736DC8BA574900A07E5484AFC901F8"/>
    <w:rsid w:val="00481EF6"/>
  </w:style>
  <w:style w:type="paragraph" w:customStyle="1" w:styleId="E41BB8E4C6FA4174A683C1E538988104">
    <w:name w:val="E41BB8E4C6FA4174A683C1E538988104"/>
    <w:rsid w:val="00481EF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48702-C59B-49B9-BE2F-B78D24C6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1543</Words>
  <Characters>8797</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Πληροφορική </vt:lpstr>
    </vt:vector>
  </TitlesOfParts>
  <Company>by adguard</Company>
  <LinksUpToDate>false</LinksUpToDate>
  <CharactersWithSpaces>10320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Πληροφορική </dc:title>
  <dc:subject>Εργασία 1</dc:subject>
  <dc:creator>Βούλγαρη Ιωάννα</dc:creator>
  <cp:lastModifiedBy>user1</cp:lastModifiedBy>
  <cp:revision>2</cp:revision>
  <dcterms:created xsi:type="dcterms:W3CDTF">2018-04-21T18:09:00Z</dcterms:created>
  <dcterms:modified xsi:type="dcterms:W3CDTF">2018-04-21T19:39:00Z</dcterms:modified>
</cp:coreProperties>
</file>